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789B9" w14:textId="18662645" w:rsidR="006B69AD" w:rsidRPr="008B468C" w:rsidRDefault="00255DDC" w:rsidP="00C35928">
      <w:pPr>
        <w:pStyle w:val="DocumentTitle"/>
        <w:framePr w:w="9301" w:wrap="notBeside" w:x="1831" w:y="3856"/>
        <w:rPr>
          <w:color w:val="FFFFFF" w:themeColor="background1"/>
          <w:sz w:val="96"/>
          <w:szCs w:val="96"/>
        </w:rPr>
      </w:pPr>
      <w:r>
        <w:rPr>
          <w:color w:val="FFFFFF" w:themeColor="background1"/>
          <w:sz w:val="96"/>
          <w:szCs w:val="96"/>
        </w:rPr>
        <w:t>NETA Electronic Data Transfer (EDT) Interface Specification</w:t>
      </w:r>
    </w:p>
    <w:p w14:paraId="58957F19" w14:textId="77777777" w:rsidR="00C35928" w:rsidRDefault="006A2BB3" w:rsidP="00C35928">
      <w:pPr>
        <w:pStyle w:val="BodyText"/>
        <w:ind w:left="851"/>
      </w:pPr>
      <w:r>
        <w:softHyphen/>
      </w:r>
    </w:p>
    <w:p w14:paraId="7A39D611" w14:textId="77777777" w:rsidR="00C35928" w:rsidRDefault="00C35928" w:rsidP="00C35928">
      <w:pPr>
        <w:pStyle w:val="BodyText"/>
        <w:ind w:left="851"/>
      </w:pPr>
    </w:p>
    <w:p w14:paraId="17D65146" w14:textId="77777777" w:rsidR="00C35928" w:rsidRDefault="00C35928" w:rsidP="00C35928">
      <w:pPr>
        <w:pStyle w:val="BodyText"/>
        <w:ind w:left="851"/>
      </w:pPr>
    </w:p>
    <w:p w14:paraId="13F8B117" w14:textId="77777777" w:rsidR="00C35928" w:rsidRDefault="00C35928" w:rsidP="00C35928">
      <w:pPr>
        <w:pStyle w:val="BodyText"/>
        <w:ind w:left="851"/>
      </w:pPr>
    </w:p>
    <w:p w14:paraId="46AE7DD8" w14:textId="434E16F9" w:rsidR="00EF5EA7" w:rsidRPr="00C35928" w:rsidRDefault="00255DDC" w:rsidP="00C35928">
      <w:pPr>
        <w:pStyle w:val="BodyText"/>
        <w:ind w:left="851"/>
        <w:rPr>
          <w:color w:val="FFFFFF" w:themeColor="background1"/>
        </w:rPr>
      </w:pPr>
      <w:del w:id="0" w:author="Stuart Brace (NESO)" w:date="2025-03-17T14:26:00Z" w16du:dateUtc="2025-03-17T14:26:00Z">
        <w:r w:rsidDel="00864A01">
          <w:rPr>
            <w:color w:val="FFFFFF" w:themeColor="background1"/>
            <w:sz w:val="28"/>
            <w:szCs w:val="28"/>
          </w:rPr>
          <w:delText>1</w:delText>
        </w:r>
        <w:r w:rsidRPr="00255DDC" w:rsidDel="00864A01">
          <w:rPr>
            <w:color w:val="FFFFFF" w:themeColor="background1"/>
            <w:sz w:val="28"/>
            <w:szCs w:val="28"/>
            <w:vertAlign w:val="superscript"/>
          </w:rPr>
          <w:delText>st</w:delText>
        </w:r>
        <w:r w:rsidDel="00864A01">
          <w:rPr>
            <w:color w:val="FFFFFF" w:themeColor="background1"/>
            <w:sz w:val="28"/>
            <w:szCs w:val="28"/>
          </w:rPr>
          <w:delText xml:space="preserve"> June 2024</w:delText>
        </w:r>
      </w:del>
      <w:ins w:id="1" w:author="Stuart Brace (NESO)" w:date="2025-03-17T14:26:00Z" w16du:dateUtc="2025-03-17T14:26:00Z">
        <w:r w:rsidR="00864A01">
          <w:rPr>
            <w:color w:val="FFFFFF" w:themeColor="background1"/>
            <w:sz w:val="28"/>
            <w:szCs w:val="28"/>
          </w:rPr>
          <w:t>DATE</w:t>
        </w:r>
      </w:ins>
      <w:r w:rsidR="003E6151">
        <w:rPr>
          <w:color w:val="FFFFFF" w:themeColor="background1"/>
          <w:sz w:val="28"/>
          <w:szCs w:val="28"/>
        </w:rPr>
        <w:t xml:space="preserve"> – Version 5</w:t>
      </w:r>
    </w:p>
    <w:p w14:paraId="2F1EB40B" w14:textId="77777777" w:rsidR="001B102F" w:rsidRDefault="001B102F" w:rsidP="00C35928">
      <w:pPr>
        <w:pStyle w:val="Bullet3"/>
        <w:rPr>
          <w:rFonts w:asciiTheme="majorHAnsi" w:eastAsiaTheme="majorEastAsia" w:hAnsiTheme="majorHAnsi" w:cstheme="majorBidi"/>
          <w:color w:val="D43900"/>
          <w:sz w:val="28"/>
          <w:szCs w:val="28"/>
        </w:rPr>
      </w:pPr>
      <w:r>
        <w:br w:type="page"/>
      </w:r>
    </w:p>
    <w:p w14:paraId="47EDC50A" w14:textId="77777777" w:rsidR="001B102F" w:rsidRDefault="001B102F" w:rsidP="00414F5F">
      <w:pPr>
        <w:pStyle w:val="Heading1"/>
      </w:pPr>
    </w:p>
    <w:sdt>
      <w:sdtPr>
        <w:rPr>
          <w:rFonts w:asciiTheme="minorHAnsi" w:eastAsiaTheme="minorHAnsi" w:hAnsiTheme="minorHAnsi" w:cstheme="minorBidi"/>
          <w:color w:val="auto"/>
          <w:kern w:val="2"/>
          <w:sz w:val="22"/>
          <w:szCs w:val="22"/>
          <w:lang w:val="en-GB"/>
          <w14:ligatures w14:val="standardContextual"/>
        </w:rPr>
        <w:id w:val="773672807"/>
        <w:docPartObj>
          <w:docPartGallery w:val="Table of Contents"/>
          <w:docPartUnique/>
        </w:docPartObj>
      </w:sdtPr>
      <w:sdtEndPr>
        <w:rPr>
          <w:b/>
          <w:bCs/>
          <w:noProof/>
        </w:rPr>
      </w:sdtEndPr>
      <w:sdtContent>
        <w:p w14:paraId="3D1BE711" w14:textId="788C263D" w:rsidR="00BD6BFB" w:rsidRDefault="00BD6BFB">
          <w:pPr>
            <w:pStyle w:val="TOCHeading"/>
          </w:pPr>
          <w:r>
            <w:t>Contents</w:t>
          </w:r>
        </w:p>
        <w:p w14:paraId="116F1105" w14:textId="606C932B" w:rsidR="00846C54" w:rsidRDefault="00BD6BFB">
          <w:pPr>
            <w:pStyle w:val="TOC1"/>
            <w:tabs>
              <w:tab w:val="left" w:pos="440"/>
            </w:tabs>
            <w:rPr>
              <w:rFonts w:eastAsiaTheme="minorEastAsia" w:cstheme="minorBidi"/>
              <w:color w:val="auto"/>
              <w:szCs w:val="22"/>
              <w:lang w:eastAsia="en-GB"/>
            </w:rPr>
          </w:pPr>
          <w:r>
            <w:fldChar w:fldCharType="begin"/>
          </w:r>
          <w:r>
            <w:instrText xml:space="preserve"> TOC \o "1-3" \h \z \u </w:instrText>
          </w:r>
          <w:r>
            <w:fldChar w:fldCharType="separate"/>
          </w:r>
          <w:hyperlink w:anchor="_Toc179362129" w:history="1">
            <w:r w:rsidR="00846C54" w:rsidRPr="009C1BCC">
              <w:rPr>
                <w:rStyle w:val="Hyperlink"/>
              </w:rPr>
              <w:t>1.</w:t>
            </w:r>
            <w:r w:rsidR="00846C54">
              <w:rPr>
                <w:rFonts w:eastAsiaTheme="minorEastAsia" w:cstheme="minorBidi"/>
                <w:color w:val="auto"/>
                <w:szCs w:val="22"/>
                <w:lang w:eastAsia="en-GB"/>
              </w:rPr>
              <w:tab/>
            </w:r>
            <w:r w:rsidR="00846C54" w:rsidRPr="009C1BCC">
              <w:rPr>
                <w:rStyle w:val="Hyperlink"/>
              </w:rPr>
              <w:t>Introduction</w:t>
            </w:r>
            <w:r w:rsidR="00846C54">
              <w:rPr>
                <w:webHidden/>
              </w:rPr>
              <w:tab/>
            </w:r>
            <w:r w:rsidR="00846C54">
              <w:rPr>
                <w:webHidden/>
              </w:rPr>
              <w:fldChar w:fldCharType="begin"/>
            </w:r>
            <w:r w:rsidR="00846C54">
              <w:rPr>
                <w:webHidden/>
              </w:rPr>
              <w:instrText xml:space="preserve"> PAGEREF _Toc179362129 \h </w:instrText>
            </w:r>
            <w:r w:rsidR="00846C54">
              <w:rPr>
                <w:webHidden/>
              </w:rPr>
            </w:r>
            <w:r w:rsidR="00846C54">
              <w:rPr>
                <w:webHidden/>
              </w:rPr>
              <w:fldChar w:fldCharType="separate"/>
            </w:r>
            <w:r w:rsidR="00846C54">
              <w:rPr>
                <w:webHidden/>
              </w:rPr>
              <w:t>3</w:t>
            </w:r>
            <w:r w:rsidR="00846C54">
              <w:rPr>
                <w:webHidden/>
              </w:rPr>
              <w:fldChar w:fldCharType="end"/>
            </w:r>
          </w:hyperlink>
        </w:p>
        <w:p w14:paraId="6CECB040" w14:textId="5F080723" w:rsidR="00846C54" w:rsidRDefault="00846C54">
          <w:pPr>
            <w:pStyle w:val="TOC2"/>
            <w:tabs>
              <w:tab w:val="left" w:pos="660"/>
            </w:tabs>
            <w:rPr>
              <w:rFonts w:eastAsiaTheme="minorEastAsia"/>
              <w:lang w:eastAsia="en-GB"/>
            </w:rPr>
          </w:pPr>
          <w:hyperlink w:anchor="_Toc179362130" w:history="1">
            <w:r w:rsidRPr="009C1BCC">
              <w:rPr>
                <w:rStyle w:val="Hyperlink"/>
              </w:rPr>
              <w:t>1.1.</w:t>
            </w:r>
            <w:r>
              <w:rPr>
                <w:rFonts w:eastAsiaTheme="minorEastAsia"/>
                <w:lang w:eastAsia="en-GB"/>
              </w:rPr>
              <w:tab/>
            </w:r>
            <w:r w:rsidRPr="009C1BCC">
              <w:rPr>
                <w:rStyle w:val="Hyperlink"/>
              </w:rPr>
              <w:t>Overview</w:t>
            </w:r>
            <w:r>
              <w:rPr>
                <w:webHidden/>
              </w:rPr>
              <w:tab/>
            </w:r>
            <w:r>
              <w:rPr>
                <w:webHidden/>
              </w:rPr>
              <w:fldChar w:fldCharType="begin"/>
            </w:r>
            <w:r>
              <w:rPr>
                <w:webHidden/>
              </w:rPr>
              <w:instrText xml:space="preserve"> PAGEREF _Toc179362130 \h </w:instrText>
            </w:r>
            <w:r>
              <w:rPr>
                <w:webHidden/>
              </w:rPr>
            </w:r>
            <w:r>
              <w:rPr>
                <w:webHidden/>
              </w:rPr>
              <w:fldChar w:fldCharType="separate"/>
            </w:r>
            <w:r>
              <w:rPr>
                <w:webHidden/>
              </w:rPr>
              <w:t>3</w:t>
            </w:r>
            <w:r>
              <w:rPr>
                <w:webHidden/>
              </w:rPr>
              <w:fldChar w:fldCharType="end"/>
            </w:r>
          </w:hyperlink>
        </w:p>
        <w:p w14:paraId="4F32735F" w14:textId="6BF61C61" w:rsidR="00846C54" w:rsidRDefault="00846C54">
          <w:pPr>
            <w:pStyle w:val="TOC2"/>
            <w:tabs>
              <w:tab w:val="left" w:pos="660"/>
            </w:tabs>
            <w:rPr>
              <w:rFonts w:eastAsiaTheme="minorEastAsia"/>
              <w:lang w:eastAsia="en-GB"/>
            </w:rPr>
          </w:pPr>
          <w:hyperlink w:anchor="_Toc179362131" w:history="1">
            <w:r w:rsidRPr="009C1BCC">
              <w:rPr>
                <w:rStyle w:val="Hyperlink"/>
              </w:rPr>
              <w:t>1.2.</w:t>
            </w:r>
            <w:r>
              <w:rPr>
                <w:rFonts w:eastAsiaTheme="minorEastAsia"/>
                <w:lang w:eastAsia="en-GB"/>
              </w:rPr>
              <w:tab/>
            </w:r>
            <w:r w:rsidRPr="009C1BCC">
              <w:rPr>
                <w:rStyle w:val="Hyperlink"/>
              </w:rPr>
              <w:t>Purpose and Scope</w:t>
            </w:r>
            <w:r>
              <w:rPr>
                <w:webHidden/>
              </w:rPr>
              <w:tab/>
            </w:r>
            <w:r>
              <w:rPr>
                <w:webHidden/>
              </w:rPr>
              <w:fldChar w:fldCharType="begin"/>
            </w:r>
            <w:r>
              <w:rPr>
                <w:webHidden/>
              </w:rPr>
              <w:instrText xml:space="preserve"> PAGEREF _Toc179362131 \h </w:instrText>
            </w:r>
            <w:r>
              <w:rPr>
                <w:webHidden/>
              </w:rPr>
            </w:r>
            <w:r>
              <w:rPr>
                <w:webHidden/>
              </w:rPr>
              <w:fldChar w:fldCharType="separate"/>
            </w:r>
            <w:r>
              <w:rPr>
                <w:webHidden/>
              </w:rPr>
              <w:t>3</w:t>
            </w:r>
            <w:r>
              <w:rPr>
                <w:webHidden/>
              </w:rPr>
              <w:fldChar w:fldCharType="end"/>
            </w:r>
          </w:hyperlink>
        </w:p>
        <w:p w14:paraId="5D80E18C" w14:textId="1916BD8E" w:rsidR="00846C54" w:rsidRDefault="00846C54">
          <w:pPr>
            <w:pStyle w:val="TOC2"/>
            <w:tabs>
              <w:tab w:val="left" w:pos="660"/>
            </w:tabs>
            <w:rPr>
              <w:rFonts w:eastAsiaTheme="minorEastAsia"/>
              <w:lang w:eastAsia="en-GB"/>
            </w:rPr>
          </w:pPr>
          <w:hyperlink w:anchor="_Toc179362132" w:history="1">
            <w:r w:rsidRPr="009C1BCC">
              <w:rPr>
                <w:rStyle w:val="Hyperlink"/>
              </w:rPr>
              <w:t>1.3.</w:t>
            </w:r>
            <w:r>
              <w:rPr>
                <w:rFonts w:eastAsiaTheme="minorEastAsia"/>
                <w:lang w:eastAsia="en-GB"/>
              </w:rPr>
              <w:tab/>
            </w:r>
            <w:r w:rsidRPr="009C1BCC">
              <w:rPr>
                <w:rStyle w:val="Hyperlink"/>
              </w:rPr>
              <w:t>Definitions</w:t>
            </w:r>
            <w:r>
              <w:rPr>
                <w:webHidden/>
              </w:rPr>
              <w:tab/>
            </w:r>
            <w:r>
              <w:rPr>
                <w:webHidden/>
              </w:rPr>
              <w:fldChar w:fldCharType="begin"/>
            </w:r>
            <w:r>
              <w:rPr>
                <w:webHidden/>
              </w:rPr>
              <w:instrText xml:space="preserve"> PAGEREF _Toc179362132 \h </w:instrText>
            </w:r>
            <w:r>
              <w:rPr>
                <w:webHidden/>
              </w:rPr>
            </w:r>
            <w:r>
              <w:rPr>
                <w:webHidden/>
              </w:rPr>
              <w:fldChar w:fldCharType="separate"/>
            </w:r>
            <w:r>
              <w:rPr>
                <w:webHidden/>
              </w:rPr>
              <w:t>3</w:t>
            </w:r>
            <w:r>
              <w:rPr>
                <w:webHidden/>
              </w:rPr>
              <w:fldChar w:fldCharType="end"/>
            </w:r>
          </w:hyperlink>
        </w:p>
        <w:p w14:paraId="34599020" w14:textId="4F279628" w:rsidR="00846C54" w:rsidRDefault="00846C54">
          <w:pPr>
            <w:pStyle w:val="TOC2"/>
            <w:tabs>
              <w:tab w:val="left" w:pos="660"/>
            </w:tabs>
            <w:rPr>
              <w:rFonts w:eastAsiaTheme="minorEastAsia"/>
              <w:lang w:eastAsia="en-GB"/>
            </w:rPr>
          </w:pPr>
          <w:hyperlink w:anchor="_Toc179362133" w:history="1">
            <w:r w:rsidRPr="009C1BCC">
              <w:rPr>
                <w:rStyle w:val="Hyperlink"/>
              </w:rPr>
              <w:t>1.4.</w:t>
            </w:r>
            <w:r>
              <w:rPr>
                <w:rFonts w:eastAsiaTheme="minorEastAsia"/>
                <w:lang w:eastAsia="en-GB"/>
              </w:rPr>
              <w:tab/>
            </w:r>
            <w:r w:rsidRPr="009C1BCC">
              <w:rPr>
                <w:rStyle w:val="Hyperlink"/>
              </w:rPr>
              <w:t>Related Documents</w:t>
            </w:r>
            <w:r>
              <w:rPr>
                <w:webHidden/>
              </w:rPr>
              <w:tab/>
            </w:r>
            <w:r>
              <w:rPr>
                <w:webHidden/>
              </w:rPr>
              <w:fldChar w:fldCharType="begin"/>
            </w:r>
            <w:r>
              <w:rPr>
                <w:webHidden/>
              </w:rPr>
              <w:instrText xml:space="preserve"> PAGEREF _Toc179362133 \h </w:instrText>
            </w:r>
            <w:r>
              <w:rPr>
                <w:webHidden/>
              </w:rPr>
            </w:r>
            <w:r>
              <w:rPr>
                <w:webHidden/>
              </w:rPr>
              <w:fldChar w:fldCharType="separate"/>
            </w:r>
            <w:r>
              <w:rPr>
                <w:webHidden/>
              </w:rPr>
              <w:t>4</w:t>
            </w:r>
            <w:r>
              <w:rPr>
                <w:webHidden/>
              </w:rPr>
              <w:fldChar w:fldCharType="end"/>
            </w:r>
          </w:hyperlink>
        </w:p>
        <w:p w14:paraId="6AFAF46A" w14:textId="408D3B39" w:rsidR="00846C54" w:rsidRDefault="00846C54">
          <w:pPr>
            <w:pStyle w:val="TOC1"/>
            <w:tabs>
              <w:tab w:val="left" w:pos="440"/>
            </w:tabs>
            <w:rPr>
              <w:rFonts w:eastAsiaTheme="minorEastAsia" w:cstheme="minorBidi"/>
              <w:color w:val="auto"/>
              <w:szCs w:val="22"/>
              <w:lang w:eastAsia="en-GB"/>
            </w:rPr>
          </w:pPr>
          <w:hyperlink w:anchor="_Toc179362134" w:history="1">
            <w:r w:rsidRPr="009C1BCC">
              <w:rPr>
                <w:rStyle w:val="Hyperlink"/>
              </w:rPr>
              <w:t>2.</w:t>
            </w:r>
            <w:r>
              <w:rPr>
                <w:rFonts w:eastAsiaTheme="minorEastAsia" w:cstheme="minorBidi"/>
                <w:color w:val="auto"/>
                <w:szCs w:val="22"/>
                <w:lang w:eastAsia="en-GB"/>
              </w:rPr>
              <w:tab/>
            </w:r>
            <w:r w:rsidRPr="009C1BCC">
              <w:rPr>
                <w:rStyle w:val="Hyperlink"/>
              </w:rPr>
              <w:t>Background to EDT</w:t>
            </w:r>
            <w:r>
              <w:rPr>
                <w:webHidden/>
              </w:rPr>
              <w:tab/>
            </w:r>
            <w:r>
              <w:rPr>
                <w:webHidden/>
              </w:rPr>
              <w:fldChar w:fldCharType="begin"/>
            </w:r>
            <w:r>
              <w:rPr>
                <w:webHidden/>
              </w:rPr>
              <w:instrText xml:space="preserve"> PAGEREF _Toc179362134 \h </w:instrText>
            </w:r>
            <w:r>
              <w:rPr>
                <w:webHidden/>
              </w:rPr>
            </w:r>
            <w:r>
              <w:rPr>
                <w:webHidden/>
              </w:rPr>
              <w:fldChar w:fldCharType="separate"/>
            </w:r>
            <w:r>
              <w:rPr>
                <w:webHidden/>
              </w:rPr>
              <w:t>5</w:t>
            </w:r>
            <w:r>
              <w:rPr>
                <w:webHidden/>
              </w:rPr>
              <w:fldChar w:fldCharType="end"/>
            </w:r>
          </w:hyperlink>
        </w:p>
        <w:p w14:paraId="387F69B7" w14:textId="532517E1" w:rsidR="00846C54" w:rsidRDefault="00846C54">
          <w:pPr>
            <w:pStyle w:val="TOC1"/>
            <w:tabs>
              <w:tab w:val="left" w:pos="440"/>
            </w:tabs>
            <w:rPr>
              <w:rFonts w:eastAsiaTheme="minorEastAsia" w:cstheme="minorBidi"/>
              <w:color w:val="auto"/>
              <w:szCs w:val="22"/>
              <w:lang w:eastAsia="en-GB"/>
            </w:rPr>
          </w:pPr>
          <w:hyperlink w:anchor="_Toc179362135" w:history="1">
            <w:r w:rsidRPr="009C1BCC">
              <w:rPr>
                <w:rStyle w:val="Hyperlink"/>
              </w:rPr>
              <w:t>3.</w:t>
            </w:r>
            <w:r>
              <w:rPr>
                <w:rFonts w:eastAsiaTheme="minorEastAsia" w:cstheme="minorBidi"/>
                <w:color w:val="auto"/>
                <w:szCs w:val="22"/>
                <w:lang w:eastAsia="en-GB"/>
              </w:rPr>
              <w:tab/>
            </w:r>
            <w:r w:rsidRPr="009C1BCC">
              <w:rPr>
                <w:rStyle w:val="Hyperlink"/>
              </w:rPr>
              <w:t>Transfer Mechanism</w:t>
            </w:r>
            <w:r>
              <w:rPr>
                <w:webHidden/>
              </w:rPr>
              <w:tab/>
            </w:r>
            <w:r>
              <w:rPr>
                <w:webHidden/>
              </w:rPr>
              <w:fldChar w:fldCharType="begin"/>
            </w:r>
            <w:r>
              <w:rPr>
                <w:webHidden/>
              </w:rPr>
              <w:instrText xml:space="preserve"> PAGEREF _Toc179362135 \h </w:instrText>
            </w:r>
            <w:r>
              <w:rPr>
                <w:webHidden/>
              </w:rPr>
            </w:r>
            <w:r>
              <w:rPr>
                <w:webHidden/>
              </w:rPr>
              <w:fldChar w:fldCharType="separate"/>
            </w:r>
            <w:r>
              <w:rPr>
                <w:webHidden/>
              </w:rPr>
              <w:t>5</w:t>
            </w:r>
            <w:r>
              <w:rPr>
                <w:webHidden/>
              </w:rPr>
              <w:fldChar w:fldCharType="end"/>
            </w:r>
          </w:hyperlink>
        </w:p>
        <w:p w14:paraId="0B0757D7" w14:textId="116E1A6B" w:rsidR="00846C54" w:rsidRDefault="00846C54">
          <w:pPr>
            <w:pStyle w:val="TOC1"/>
            <w:tabs>
              <w:tab w:val="left" w:pos="440"/>
            </w:tabs>
            <w:rPr>
              <w:rFonts w:eastAsiaTheme="minorEastAsia" w:cstheme="minorBidi"/>
              <w:color w:val="auto"/>
              <w:szCs w:val="22"/>
              <w:lang w:eastAsia="en-GB"/>
            </w:rPr>
          </w:pPr>
          <w:hyperlink w:anchor="_Toc179362136" w:history="1">
            <w:r w:rsidRPr="009C1BCC">
              <w:rPr>
                <w:rStyle w:val="Hyperlink"/>
              </w:rPr>
              <w:t>4.</w:t>
            </w:r>
            <w:r>
              <w:rPr>
                <w:rFonts w:eastAsiaTheme="minorEastAsia" w:cstheme="minorBidi"/>
                <w:color w:val="auto"/>
                <w:szCs w:val="22"/>
                <w:lang w:eastAsia="en-GB"/>
              </w:rPr>
              <w:tab/>
            </w:r>
            <w:r w:rsidRPr="009C1BCC">
              <w:rPr>
                <w:rStyle w:val="Hyperlink"/>
              </w:rPr>
              <w:t>Notification Time</w:t>
            </w:r>
            <w:r>
              <w:rPr>
                <w:webHidden/>
              </w:rPr>
              <w:tab/>
            </w:r>
            <w:r>
              <w:rPr>
                <w:webHidden/>
              </w:rPr>
              <w:fldChar w:fldCharType="begin"/>
            </w:r>
            <w:r>
              <w:rPr>
                <w:webHidden/>
              </w:rPr>
              <w:instrText xml:space="preserve"> PAGEREF _Toc179362136 \h </w:instrText>
            </w:r>
            <w:r>
              <w:rPr>
                <w:webHidden/>
              </w:rPr>
            </w:r>
            <w:r>
              <w:rPr>
                <w:webHidden/>
              </w:rPr>
              <w:fldChar w:fldCharType="separate"/>
            </w:r>
            <w:r>
              <w:rPr>
                <w:webHidden/>
              </w:rPr>
              <w:t>6</w:t>
            </w:r>
            <w:r>
              <w:rPr>
                <w:webHidden/>
              </w:rPr>
              <w:fldChar w:fldCharType="end"/>
            </w:r>
          </w:hyperlink>
        </w:p>
        <w:p w14:paraId="33C19C16" w14:textId="748CC76E" w:rsidR="00846C54" w:rsidRDefault="00846C54">
          <w:pPr>
            <w:pStyle w:val="TOC1"/>
            <w:tabs>
              <w:tab w:val="left" w:pos="440"/>
            </w:tabs>
            <w:rPr>
              <w:rFonts w:eastAsiaTheme="minorEastAsia" w:cstheme="minorBidi"/>
              <w:color w:val="auto"/>
              <w:szCs w:val="22"/>
              <w:lang w:eastAsia="en-GB"/>
            </w:rPr>
          </w:pPr>
          <w:hyperlink w:anchor="_Toc179362137" w:history="1">
            <w:r w:rsidRPr="009C1BCC">
              <w:rPr>
                <w:rStyle w:val="Hyperlink"/>
              </w:rPr>
              <w:t>5.</w:t>
            </w:r>
            <w:r>
              <w:rPr>
                <w:rFonts w:eastAsiaTheme="minorEastAsia" w:cstheme="minorBidi"/>
                <w:color w:val="auto"/>
                <w:szCs w:val="22"/>
                <w:lang w:eastAsia="en-GB"/>
              </w:rPr>
              <w:tab/>
            </w:r>
            <w:r w:rsidRPr="009C1BCC">
              <w:rPr>
                <w:rStyle w:val="Hyperlink"/>
              </w:rPr>
              <w:t>Expected Frequency of Files</w:t>
            </w:r>
            <w:r>
              <w:rPr>
                <w:webHidden/>
              </w:rPr>
              <w:tab/>
            </w:r>
            <w:r>
              <w:rPr>
                <w:webHidden/>
              </w:rPr>
              <w:fldChar w:fldCharType="begin"/>
            </w:r>
            <w:r>
              <w:rPr>
                <w:webHidden/>
              </w:rPr>
              <w:instrText xml:space="preserve"> PAGEREF _Toc179362137 \h </w:instrText>
            </w:r>
            <w:r>
              <w:rPr>
                <w:webHidden/>
              </w:rPr>
            </w:r>
            <w:r>
              <w:rPr>
                <w:webHidden/>
              </w:rPr>
              <w:fldChar w:fldCharType="separate"/>
            </w:r>
            <w:r>
              <w:rPr>
                <w:webHidden/>
              </w:rPr>
              <w:t>6</w:t>
            </w:r>
            <w:r>
              <w:rPr>
                <w:webHidden/>
              </w:rPr>
              <w:fldChar w:fldCharType="end"/>
            </w:r>
          </w:hyperlink>
        </w:p>
        <w:p w14:paraId="258DCEB0" w14:textId="191ECA0A" w:rsidR="00846C54" w:rsidRDefault="00846C54">
          <w:pPr>
            <w:pStyle w:val="TOC1"/>
            <w:tabs>
              <w:tab w:val="left" w:pos="440"/>
            </w:tabs>
            <w:rPr>
              <w:rFonts w:eastAsiaTheme="minorEastAsia" w:cstheme="minorBidi"/>
              <w:color w:val="auto"/>
              <w:szCs w:val="22"/>
              <w:lang w:eastAsia="en-GB"/>
            </w:rPr>
          </w:pPr>
          <w:hyperlink w:anchor="_Toc179362138" w:history="1">
            <w:r w:rsidRPr="009C1BCC">
              <w:rPr>
                <w:rStyle w:val="Hyperlink"/>
              </w:rPr>
              <w:t>6.</w:t>
            </w:r>
            <w:r>
              <w:rPr>
                <w:rFonts w:eastAsiaTheme="minorEastAsia" w:cstheme="minorBidi"/>
                <w:color w:val="auto"/>
                <w:szCs w:val="22"/>
                <w:lang w:eastAsia="en-GB"/>
              </w:rPr>
              <w:tab/>
            </w:r>
            <w:r w:rsidRPr="009C1BCC">
              <w:rPr>
                <w:rStyle w:val="Hyperlink"/>
              </w:rPr>
              <w:t>Trading Agent Submission File Naming Convention</w:t>
            </w:r>
            <w:r>
              <w:rPr>
                <w:webHidden/>
              </w:rPr>
              <w:tab/>
            </w:r>
            <w:r>
              <w:rPr>
                <w:webHidden/>
              </w:rPr>
              <w:fldChar w:fldCharType="begin"/>
            </w:r>
            <w:r>
              <w:rPr>
                <w:webHidden/>
              </w:rPr>
              <w:instrText xml:space="preserve"> PAGEREF _Toc179362138 \h </w:instrText>
            </w:r>
            <w:r>
              <w:rPr>
                <w:webHidden/>
              </w:rPr>
            </w:r>
            <w:r>
              <w:rPr>
                <w:webHidden/>
              </w:rPr>
              <w:fldChar w:fldCharType="separate"/>
            </w:r>
            <w:r>
              <w:rPr>
                <w:webHidden/>
              </w:rPr>
              <w:t>7</w:t>
            </w:r>
            <w:r>
              <w:rPr>
                <w:webHidden/>
              </w:rPr>
              <w:fldChar w:fldCharType="end"/>
            </w:r>
          </w:hyperlink>
        </w:p>
        <w:p w14:paraId="4C3EEF7B" w14:textId="28C95768" w:rsidR="00846C54" w:rsidRDefault="00846C54">
          <w:pPr>
            <w:pStyle w:val="TOC1"/>
            <w:tabs>
              <w:tab w:val="left" w:pos="440"/>
            </w:tabs>
            <w:rPr>
              <w:rFonts w:eastAsiaTheme="minorEastAsia" w:cstheme="minorBidi"/>
              <w:color w:val="auto"/>
              <w:szCs w:val="22"/>
              <w:lang w:eastAsia="en-GB"/>
            </w:rPr>
          </w:pPr>
          <w:hyperlink w:anchor="_Toc179362139" w:history="1">
            <w:r w:rsidRPr="009C1BCC">
              <w:rPr>
                <w:rStyle w:val="Hyperlink"/>
              </w:rPr>
              <w:t>7.</w:t>
            </w:r>
            <w:r>
              <w:rPr>
                <w:rFonts w:eastAsiaTheme="minorEastAsia" w:cstheme="minorBidi"/>
                <w:color w:val="auto"/>
                <w:szCs w:val="22"/>
                <w:lang w:eastAsia="en-GB"/>
              </w:rPr>
              <w:tab/>
            </w:r>
            <w:r w:rsidRPr="009C1BCC">
              <w:rPr>
                <w:rStyle w:val="Hyperlink"/>
              </w:rPr>
              <w:t>Submission File Format</w:t>
            </w:r>
            <w:r>
              <w:rPr>
                <w:webHidden/>
              </w:rPr>
              <w:tab/>
            </w:r>
            <w:r>
              <w:rPr>
                <w:webHidden/>
              </w:rPr>
              <w:fldChar w:fldCharType="begin"/>
            </w:r>
            <w:r>
              <w:rPr>
                <w:webHidden/>
              </w:rPr>
              <w:instrText xml:space="preserve"> PAGEREF _Toc179362139 \h </w:instrText>
            </w:r>
            <w:r>
              <w:rPr>
                <w:webHidden/>
              </w:rPr>
            </w:r>
            <w:r>
              <w:rPr>
                <w:webHidden/>
              </w:rPr>
              <w:fldChar w:fldCharType="separate"/>
            </w:r>
            <w:r>
              <w:rPr>
                <w:webHidden/>
              </w:rPr>
              <w:t>8</w:t>
            </w:r>
            <w:r>
              <w:rPr>
                <w:webHidden/>
              </w:rPr>
              <w:fldChar w:fldCharType="end"/>
            </w:r>
          </w:hyperlink>
        </w:p>
        <w:p w14:paraId="25762EB5" w14:textId="3E00434F" w:rsidR="00846C54" w:rsidRDefault="00846C54">
          <w:pPr>
            <w:pStyle w:val="TOC2"/>
            <w:tabs>
              <w:tab w:val="left" w:pos="660"/>
            </w:tabs>
            <w:rPr>
              <w:rFonts w:eastAsiaTheme="minorEastAsia"/>
              <w:lang w:eastAsia="en-GB"/>
            </w:rPr>
          </w:pPr>
          <w:hyperlink w:anchor="_Toc179362140" w:history="1">
            <w:r w:rsidRPr="009C1BCC">
              <w:rPr>
                <w:rStyle w:val="Hyperlink"/>
              </w:rPr>
              <w:t>7.1.</w:t>
            </w:r>
            <w:r>
              <w:rPr>
                <w:rFonts w:eastAsiaTheme="minorEastAsia"/>
                <w:lang w:eastAsia="en-GB"/>
              </w:rPr>
              <w:tab/>
            </w:r>
            <w:r w:rsidRPr="009C1BCC">
              <w:rPr>
                <w:rStyle w:val="Hyperlink"/>
              </w:rPr>
              <w:t>Submissions File Format – Record Header</w:t>
            </w:r>
            <w:r>
              <w:rPr>
                <w:webHidden/>
              </w:rPr>
              <w:tab/>
            </w:r>
            <w:r>
              <w:rPr>
                <w:webHidden/>
              </w:rPr>
              <w:fldChar w:fldCharType="begin"/>
            </w:r>
            <w:r>
              <w:rPr>
                <w:webHidden/>
              </w:rPr>
              <w:instrText xml:space="preserve"> PAGEREF _Toc179362140 \h </w:instrText>
            </w:r>
            <w:r>
              <w:rPr>
                <w:webHidden/>
              </w:rPr>
            </w:r>
            <w:r>
              <w:rPr>
                <w:webHidden/>
              </w:rPr>
              <w:fldChar w:fldCharType="separate"/>
            </w:r>
            <w:r>
              <w:rPr>
                <w:webHidden/>
              </w:rPr>
              <w:t>9</w:t>
            </w:r>
            <w:r>
              <w:rPr>
                <w:webHidden/>
              </w:rPr>
              <w:fldChar w:fldCharType="end"/>
            </w:r>
          </w:hyperlink>
        </w:p>
        <w:p w14:paraId="41EA943F" w14:textId="06114C3C" w:rsidR="00846C54" w:rsidRDefault="00846C54">
          <w:pPr>
            <w:pStyle w:val="TOC2"/>
            <w:tabs>
              <w:tab w:val="left" w:pos="660"/>
            </w:tabs>
            <w:rPr>
              <w:rFonts w:eastAsiaTheme="minorEastAsia"/>
              <w:lang w:eastAsia="en-GB"/>
            </w:rPr>
          </w:pPr>
          <w:hyperlink w:anchor="_Toc179362141" w:history="1">
            <w:r w:rsidRPr="009C1BCC">
              <w:rPr>
                <w:rStyle w:val="Hyperlink"/>
              </w:rPr>
              <w:t>7.2.</w:t>
            </w:r>
            <w:r>
              <w:rPr>
                <w:rFonts w:eastAsiaTheme="minorEastAsia"/>
                <w:lang w:eastAsia="en-GB"/>
              </w:rPr>
              <w:tab/>
            </w:r>
            <w:r w:rsidRPr="009C1BCC">
              <w:rPr>
                <w:rStyle w:val="Hyperlink"/>
              </w:rPr>
              <w:t>Submissions File Format – Record Data</w:t>
            </w:r>
            <w:r>
              <w:rPr>
                <w:webHidden/>
              </w:rPr>
              <w:tab/>
            </w:r>
            <w:r>
              <w:rPr>
                <w:webHidden/>
              </w:rPr>
              <w:fldChar w:fldCharType="begin"/>
            </w:r>
            <w:r>
              <w:rPr>
                <w:webHidden/>
              </w:rPr>
              <w:instrText xml:space="preserve"> PAGEREF _Toc179362141 \h </w:instrText>
            </w:r>
            <w:r>
              <w:rPr>
                <w:webHidden/>
              </w:rPr>
            </w:r>
            <w:r>
              <w:rPr>
                <w:webHidden/>
              </w:rPr>
              <w:fldChar w:fldCharType="separate"/>
            </w:r>
            <w:r>
              <w:rPr>
                <w:webHidden/>
              </w:rPr>
              <w:t>9</w:t>
            </w:r>
            <w:r>
              <w:rPr>
                <w:webHidden/>
              </w:rPr>
              <w:fldChar w:fldCharType="end"/>
            </w:r>
          </w:hyperlink>
        </w:p>
        <w:p w14:paraId="5F45FB18" w14:textId="518725AD" w:rsidR="00846C54" w:rsidRDefault="00846C54">
          <w:pPr>
            <w:pStyle w:val="TOC1"/>
            <w:tabs>
              <w:tab w:val="left" w:pos="440"/>
            </w:tabs>
            <w:rPr>
              <w:rFonts w:eastAsiaTheme="minorEastAsia" w:cstheme="minorBidi"/>
              <w:color w:val="auto"/>
              <w:szCs w:val="22"/>
              <w:lang w:eastAsia="en-GB"/>
            </w:rPr>
          </w:pPr>
          <w:hyperlink w:anchor="_Toc179362142" w:history="1">
            <w:r w:rsidRPr="009C1BCC">
              <w:rPr>
                <w:rStyle w:val="Hyperlink"/>
              </w:rPr>
              <w:t>8.</w:t>
            </w:r>
            <w:r>
              <w:rPr>
                <w:rFonts w:eastAsiaTheme="minorEastAsia" w:cstheme="minorBidi"/>
                <w:color w:val="auto"/>
                <w:szCs w:val="22"/>
                <w:lang w:eastAsia="en-GB"/>
              </w:rPr>
              <w:tab/>
            </w:r>
            <w:r w:rsidRPr="009C1BCC">
              <w:rPr>
                <w:rStyle w:val="Hyperlink"/>
              </w:rPr>
              <w:t>Notification File Naming Conventions</w:t>
            </w:r>
            <w:r>
              <w:rPr>
                <w:webHidden/>
              </w:rPr>
              <w:tab/>
            </w:r>
            <w:r>
              <w:rPr>
                <w:webHidden/>
              </w:rPr>
              <w:fldChar w:fldCharType="begin"/>
            </w:r>
            <w:r>
              <w:rPr>
                <w:webHidden/>
              </w:rPr>
              <w:instrText xml:space="preserve"> PAGEREF _Toc179362142 \h </w:instrText>
            </w:r>
            <w:r>
              <w:rPr>
                <w:webHidden/>
              </w:rPr>
            </w:r>
            <w:r>
              <w:rPr>
                <w:webHidden/>
              </w:rPr>
              <w:fldChar w:fldCharType="separate"/>
            </w:r>
            <w:r>
              <w:rPr>
                <w:webHidden/>
              </w:rPr>
              <w:t>12</w:t>
            </w:r>
            <w:r>
              <w:rPr>
                <w:webHidden/>
              </w:rPr>
              <w:fldChar w:fldCharType="end"/>
            </w:r>
          </w:hyperlink>
        </w:p>
        <w:p w14:paraId="1ABEA921" w14:textId="69421B3D" w:rsidR="00846C54" w:rsidRDefault="00846C54">
          <w:pPr>
            <w:pStyle w:val="TOC1"/>
            <w:tabs>
              <w:tab w:val="left" w:pos="440"/>
            </w:tabs>
            <w:rPr>
              <w:rFonts w:eastAsiaTheme="minorEastAsia" w:cstheme="minorBidi"/>
              <w:color w:val="auto"/>
              <w:szCs w:val="22"/>
              <w:lang w:eastAsia="en-GB"/>
            </w:rPr>
          </w:pPr>
          <w:hyperlink w:anchor="_Toc179362143" w:history="1">
            <w:r w:rsidRPr="009C1BCC">
              <w:rPr>
                <w:rStyle w:val="Hyperlink"/>
              </w:rPr>
              <w:t>9.</w:t>
            </w:r>
            <w:r>
              <w:rPr>
                <w:rFonts w:eastAsiaTheme="minorEastAsia" w:cstheme="minorBidi"/>
                <w:color w:val="auto"/>
                <w:szCs w:val="22"/>
                <w:lang w:eastAsia="en-GB"/>
              </w:rPr>
              <w:tab/>
            </w:r>
            <w:r w:rsidRPr="009C1BCC">
              <w:rPr>
                <w:rStyle w:val="Hyperlink"/>
              </w:rPr>
              <w:t>Acknowledgement/Acceptance/Rejection File Format</w:t>
            </w:r>
            <w:r>
              <w:rPr>
                <w:webHidden/>
              </w:rPr>
              <w:tab/>
            </w:r>
            <w:r>
              <w:rPr>
                <w:webHidden/>
              </w:rPr>
              <w:fldChar w:fldCharType="begin"/>
            </w:r>
            <w:r>
              <w:rPr>
                <w:webHidden/>
              </w:rPr>
              <w:instrText xml:space="preserve"> PAGEREF _Toc179362143 \h </w:instrText>
            </w:r>
            <w:r>
              <w:rPr>
                <w:webHidden/>
              </w:rPr>
            </w:r>
            <w:r>
              <w:rPr>
                <w:webHidden/>
              </w:rPr>
              <w:fldChar w:fldCharType="separate"/>
            </w:r>
            <w:r>
              <w:rPr>
                <w:webHidden/>
              </w:rPr>
              <w:t>13</w:t>
            </w:r>
            <w:r>
              <w:rPr>
                <w:webHidden/>
              </w:rPr>
              <w:fldChar w:fldCharType="end"/>
            </w:r>
          </w:hyperlink>
        </w:p>
        <w:p w14:paraId="1F6B0F90" w14:textId="65BB16B4" w:rsidR="00846C54" w:rsidRDefault="00846C54">
          <w:pPr>
            <w:pStyle w:val="TOC2"/>
            <w:tabs>
              <w:tab w:val="left" w:pos="660"/>
            </w:tabs>
            <w:rPr>
              <w:rFonts w:eastAsiaTheme="minorEastAsia"/>
              <w:lang w:eastAsia="en-GB"/>
            </w:rPr>
          </w:pPr>
          <w:hyperlink w:anchor="_Toc179362144" w:history="1">
            <w:r w:rsidRPr="009C1BCC">
              <w:rPr>
                <w:rStyle w:val="Hyperlink"/>
              </w:rPr>
              <w:t>9.1.</w:t>
            </w:r>
            <w:r>
              <w:rPr>
                <w:rFonts w:eastAsiaTheme="minorEastAsia"/>
                <w:lang w:eastAsia="en-GB"/>
              </w:rPr>
              <w:tab/>
            </w:r>
            <w:r w:rsidRPr="009C1BCC">
              <w:rPr>
                <w:rStyle w:val="Hyperlink"/>
              </w:rPr>
              <w:t>Acknowledgement File Format</w:t>
            </w:r>
            <w:r>
              <w:rPr>
                <w:webHidden/>
              </w:rPr>
              <w:tab/>
            </w:r>
            <w:r>
              <w:rPr>
                <w:webHidden/>
              </w:rPr>
              <w:fldChar w:fldCharType="begin"/>
            </w:r>
            <w:r>
              <w:rPr>
                <w:webHidden/>
              </w:rPr>
              <w:instrText xml:space="preserve"> PAGEREF _Toc179362144 \h </w:instrText>
            </w:r>
            <w:r>
              <w:rPr>
                <w:webHidden/>
              </w:rPr>
            </w:r>
            <w:r>
              <w:rPr>
                <w:webHidden/>
              </w:rPr>
              <w:fldChar w:fldCharType="separate"/>
            </w:r>
            <w:r>
              <w:rPr>
                <w:webHidden/>
              </w:rPr>
              <w:t>13</w:t>
            </w:r>
            <w:r>
              <w:rPr>
                <w:webHidden/>
              </w:rPr>
              <w:fldChar w:fldCharType="end"/>
            </w:r>
          </w:hyperlink>
        </w:p>
        <w:p w14:paraId="6940C01B" w14:textId="1A970E39" w:rsidR="00846C54" w:rsidRDefault="00846C54">
          <w:pPr>
            <w:pStyle w:val="TOC2"/>
            <w:tabs>
              <w:tab w:val="left" w:pos="660"/>
            </w:tabs>
            <w:rPr>
              <w:rFonts w:eastAsiaTheme="minorEastAsia"/>
              <w:lang w:eastAsia="en-GB"/>
            </w:rPr>
          </w:pPr>
          <w:hyperlink w:anchor="_Toc179362145" w:history="1">
            <w:r w:rsidRPr="009C1BCC">
              <w:rPr>
                <w:rStyle w:val="Hyperlink"/>
              </w:rPr>
              <w:t>9.2.</w:t>
            </w:r>
            <w:r>
              <w:rPr>
                <w:rFonts w:eastAsiaTheme="minorEastAsia"/>
                <w:lang w:eastAsia="en-GB"/>
              </w:rPr>
              <w:tab/>
            </w:r>
            <w:r w:rsidRPr="009C1BCC">
              <w:rPr>
                <w:rStyle w:val="Hyperlink"/>
              </w:rPr>
              <w:t>Acceptance File Format</w:t>
            </w:r>
            <w:r>
              <w:rPr>
                <w:webHidden/>
              </w:rPr>
              <w:tab/>
            </w:r>
            <w:r>
              <w:rPr>
                <w:webHidden/>
              </w:rPr>
              <w:fldChar w:fldCharType="begin"/>
            </w:r>
            <w:r>
              <w:rPr>
                <w:webHidden/>
              </w:rPr>
              <w:instrText xml:space="preserve"> PAGEREF _Toc179362145 \h </w:instrText>
            </w:r>
            <w:r>
              <w:rPr>
                <w:webHidden/>
              </w:rPr>
            </w:r>
            <w:r>
              <w:rPr>
                <w:webHidden/>
              </w:rPr>
              <w:fldChar w:fldCharType="separate"/>
            </w:r>
            <w:r>
              <w:rPr>
                <w:webHidden/>
              </w:rPr>
              <w:t>13</w:t>
            </w:r>
            <w:r>
              <w:rPr>
                <w:webHidden/>
              </w:rPr>
              <w:fldChar w:fldCharType="end"/>
            </w:r>
          </w:hyperlink>
        </w:p>
        <w:p w14:paraId="7416BFDF" w14:textId="6B52CACE" w:rsidR="00846C54" w:rsidRDefault="00846C54">
          <w:pPr>
            <w:pStyle w:val="TOC2"/>
            <w:tabs>
              <w:tab w:val="left" w:pos="660"/>
            </w:tabs>
            <w:rPr>
              <w:rFonts w:eastAsiaTheme="minorEastAsia"/>
              <w:lang w:eastAsia="en-GB"/>
            </w:rPr>
          </w:pPr>
          <w:hyperlink w:anchor="_Toc179362146" w:history="1">
            <w:r w:rsidRPr="009C1BCC">
              <w:rPr>
                <w:rStyle w:val="Hyperlink"/>
              </w:rPr>
              <w:t>9.3.</w:t>
            </w:r>
            <w:r>
              <w:rPr>
                <w:rFonts w:eastAsiaTheme="minorEastAsia"/>
                <w:lang w:eastAsia="en-GB"/>
              </w:rPr>
              <w:tab/>
            </w:r>
            <w:r w:rsidRPr="009C1BCC">
              <w:rPr>
                <w:rStyle w:val="Hyperlink"/>
              </w:rPr>
              <w:t>Rejection File Format</w:t>
            </w:r>
            <w:r>
              <w:rPr>
                <w:webHidden/>
              </w:rPr>
              <w:tab/>
            </w:r>
            <w:r>
              <w:rPr>
                <w:webHidden/>
              </w:rPr>
              <w:fldChar w:fldCharType="begin"/>
            </w:r>
            <w:r>
              <w:rPr>
                <w:webHidden/>
              </w:rPr>
              <w:instrText xml:space="preserve"> PAGEREF _Toc179362146 \h </w:instrText>
            </w:r>
            <w:r>
              <w:rPr>
                <w:webHidden/>
              </w:rPr>
            </w:r>
            <w:r>
              <w:rPr>
                <w:webHidden/>
              </w:rPr>
              <w:fldChar w:fldCharType="separate"/>
            </w:r>
            <w:r>
              <w:rPr>
                <w:webHidden/>
              </w:rPr>
              <w:t>14</w:t>
            </w:r>
            <w:r>
              <w:rPr>
                <w:webHidden/>
              </w:rPr>
              <w:fldChar w:fldCharType="end"/>
            </w:r>
          </w:hyperlink>
        </w:p>
        <w:p w14:paraId="27CBB5B7" w14:textId="5C3D6698" w:rsidR="00846C54" w:rsidRDefault="00846C54">
          <w:pPr>
            <w:pStyle w:val="TOC1"/>
            <w:tabs>
              <w:tab w:val="left" w:pos="660"/>
            </w:tabs>
            <w:rPr>
              <w:rFonts w:eastAsiaTheme="minorEastAsia" w:cstheme="minorBidi"/>
              <w:color w:val="auto"/>
              <w:szCs w:val="22"/>
              <w:lang w:eastAsia="en-GB"/>
            </w:rPr>
          </w:pPr>
          <w:hyperlink w:anchor="_Toc179362147" w:history="1">
            <w:r w:rsidRPr="009C1BCC">
              <w:rPr>
                <w:rStyle w:val="Hyperlink"/>
              </w:rPr>
              <w:t>10.</w:t>
            </w:r>
            <w:r>
              <w:rPr>
                <w:rFonts w:eastAsiaTheme="minorEastAsia" w:cstheme="minorBidi"/>
                <w:color w:val="auto"/>
                <w:szCs w:val="22"/>
                <w:lang w:eastAsia="en-GB"/>
              </w:rPr>
              <w:tab/>
            </w:r>
            <w:r w:rsidRPr="009C1BCC">
              <w:rPr>
                <w:rStyle w:val="Hyperlink"/>
              </w:rPr>
              <w:t>Example Submission Cycle</w:t>
            </w:r>
            <w:r>
              <w:rPr>
                <w:webHidden/>
              </w:rPr>
              <w:tab/>
            </w:r>
            <w:r>
              <w:rPr>
                <w:webHidden/>
              </w:rPr>
              <w:fldChar w:fldCharType="begin"/>
            </w:r>
            <w:r>
              <w:rPr>
                <w:webHidden/>
              </w:rPr>
              <w:instrText xml:space="preserve"> PAGEREF _Toc179362147 \h </w:instrText>
            </w:r>
            <w:r>
              <w:rPr>
                <w:webHidden/>
              </w:rPr>
            </w:r>
            <w:r>
              <w:rPr>
                <w:webHidden/>
              </w:rPr>
              <w:fldChar w:fldCharType="separate"/>
            </w:r>
            <w:r>
              <w:rPr>
                <w:webHidden/>
              </w:rPr>
              <w:t>15</w:t>
            </w:r>
            <w:r>
              <w:rPr>
                <w:webHidden/>
              </w:rPr>
              <w:fldChar w:fldCharType="end"/>
            </w:r>
          </w:hyperlink>
        </w:p>
        <w:p w14:paraId="4D06EFF1" w14:textId="7DD6A09E" w:rsidR="00846C54" w:rsidRDefault="00846C54">
          <w:pPr>
            <w:pStyle w:val="TOC1"/>
            <w:tabs>
              <w:tab w:val="left" w:pos="660"/>
            </w:tabs>
            <w:rPr>
              <w:rFonts w:eastAsiaTheme="minorEastAsia" w:cstheme="minorBidi"/>
              <w:color w:val="auto"/>
              <w:szCs w:val="22"/>
              <w:lang w:eastAsia="en-GB"/>
            </w:rPr>
          </w:pPr>
          <w:hyperlink w:anchor="_Toc179362148" w:history="1">
            <w:r w:rsidRPr="009C1BCC">
              <w:rPr>
                <w:rStyle w:val="Hyperlink"/>
              </w:rPr>
              <w:t>11.</w:t>
            </w:r>
            <w:r>
              <w:rPr>
                <w:rFonts w:eastAsiaTheme="minorEastAsia" w:cstheme="minorBidi"/>
                <w:color w:val="auto"/>
                <w:szCs w:val="22"/>
                <w:lang w:eastAsia="en-GB"/>
              </w:rPr>
              <w:tab/>
            </w:r>
            <w:r w:rsidRPr="009C1BCC">
              <w:rPr>
                <w:rStyle w:val="Hyperlink"/>
              </w:rPr>
              <w:t>EDT Exceptions Scenarios Process</w:t>
            </w:r>
            <w:r>
              <w:rPr>
                <w:webHidden/>
              </w:rPr>
              <w:tab/>
            </w:r>
            <w:r>
              <w:rPr>
                <w:webHidden/>
              </w:rPr>
              <w:fldChar w:fldCharType="begin"/>
            </w:r>
            <w:r>
              <w:rPr>
                <w:webHidden/>
              </w:rPr>
              <w:instrText xml:space="preserve"> PAGEREF _Toc179362148 \h </w:instrText>
            </w:r>
            <w:r>
              <w:rPr>
                <w:webHidden/>
              </w:rPr>
            </w:r>
            <w:r>
              <w:rPr>
                <w:webHidden/>
              </w:rPr>
              <w:fldChar w:fldCharType="separate"/>
            </w:r>
            <w:r>
              <w:rPr>
                <w:webHidden/>
              </w:rPr>
              <w:t>15</w:t>
            </w:r>
            <w:r>
              <w:rPr>
                <w:webHidden/>
              </w:rPr>
              <w:fldChar w:fldCharType="end"/>
            </w:r>
          </w:hyperlink>
        </w:p>
        <w:p w14:paraId="1E2FCED0" w14:textId="3A851551" w:rsidR="00846C54" w:rsidRDefault="00846C54">
          <w:pPr>
            <w:pStyle w:val="TOC1"/>
            <w:rPr>
              <w:rFonts w:eastAsiaTheme="minorEastAsia" w:cstheme="minorBidi"/>
              <w:color w:val="auto"/>
              <w:szCs w:val="22"/>
              <w:lang w:eastAsia="en-GB"/>
            </w:rPr>
          </w:pPr>
          <w:hyperlink w:anchor="_Toc179362149" w:history="1">
            <w:r w:rsidRPr="009C1BCC">
              <w:rPr>
                <w:rStyle w:val="Hyperlink"/>
              </w:rPr>
              <w:t>Appendix A: Examples of Submission Records</w:t>
            </w:r>
            <w:r>
              <w:rPr>
                <w:webHidden/>
              </w:rPr>
              <w:tab/>
            </w:r>
            <w:r>
              <w:rPr>
                <w:webHidden/>
              </w:rPr>
              <w:fldChar w:fldCharType="begin"/>
            </w:r>
            <w:r>
              <w:rPr>
                <w:webHidden/>
              </w:rPr>
              <w:instrText xml:space="preserve"> PAGEREF _Toc179362149 \h </w:instrText>
            </w:r>
            <w:r>
              <w:rPr>
                <w:webHidden/>
              </w:rPr>
            </w:r>
            <w:r>
              <w:rPr>
                <w:webHidden/>
              </w:rPr>
              <w:fldChar w:fldCharType="separate"/>
            </w:r>
            <w:r>
              <w:rPr>
                <w:webHidden/>
              </w:rPr>
              <w:t>16</w:t>
            </w:r>
            <w:r>
              <w:rPr>
                <w:webHidden/>
              </w:rPr>
              <w:fldChar w:fldCharType="end"/>
            </w:r>
          </w:hyperlink>
        </w:p>
        <w:p w14:paraId="2B1DC85F" w14:textId="15D30B3D" w:rsidR="00846C54" w:rsidRDefault="00846C54">
          <w:pPr>
            <w:pStyle w:val="TOC1"/>
            <w:rPr>
              <w:rFonts w:eastAsiaTheme="minorEastAsia" w:cstheme="minorBidi"/>
              <w:color w:val="auto"/>
              <w:szCs w:val="22"/>
              <w:lang w:eastAsia="en-GB"/>
            </w:rPr>
          </w:pPr>
          <w:hyperlink w:anchor="_Toc179362150" w:history="1">
            <w:r w:rsidRPr="009C1BCC">
              <w:rPr>
                <w:rStyle w:val="Hyperlink"/>
              </w:rPr>
              <w:t>Document Status</w:t>
            </w:r>
            <w:r>
              <w:rPr>
                <w:webHidden/>
              </w:rPr>
              <w:tab/>
            </w:r>
            <w:r>
              <w:rPr>
                <w:webHidden/>
              </w:rPr>
              <w:fldChar w:fldCharType="begin"/>
            </w:r>
            <w:r>
              <w:rPr>
                <w:webHidden/>
              </w:rPr>
              <w:instrText xml:space="preserve"> PAGEREF _Toc179362150 \h </w:instrText>
            </w:r>
            <w:r>
              <w:rPr>
                <w:webHidden/>
              </w:rPr>
            </w:r>
            <w:r>
              <w:rPr>
                <w:webHidden/>
              </w:rPr>
              <w:fldChar w:fldCharType="separate"/>
            </w:r>
            <w:r>
              <w:rPr>
                <w:webHidden/>
              </w:rPr>
              <w:t>16</w:t>
            </w:r>
            <w:r>
              <w:rPr>
                <w:webHidden/>
              </w:rPr>
              <w:fldChar w:fldCharType="end"/>
            </w:r>
          </w:hyperlink>
        </w:p>
        <w:p w14:paraId="727C544F" w14:textId="309CB0F1" w:rsidR="00BD6BFB" w:rsidRDefault="00BD6BFB">
          <w:r>
            <w:rPr>
              <w:b/>
              <w:bCs/>
              <w:noProof/>
            </w:rPr>
            <w:fldChar w:fldCharType="end"/>
          </w:r>
        </w:p>
      </w:sdtContent>
    </w:sdt>
    <w:p w14:paraId="58984890" w14:textId="77777777" w:rsidR="00287E31" w:rsidRPr="00D4111A" w:rsidRDefault="00287E31" w:rsidP="00414F5F">
      <w:pPr>
        <w:pStyle w:val="BodyText"/>
      </w:pPr>
    </w:p>
    <w:p w14:paraId="6524AF1A" w14:textId="77777777" w:rsidR="00287E31" w:rsidRPr="00D4111A" w:rsidRDefault="00287E31" w:rsidP="00414F5F">
      <w:pPr>
        <w:pStyle w:val="BodyText"/>
      </w:pPr>
    </w:p>
    <w:p w14:paraId="4B5E5CC6" w14:textId="77777777" w:rsidR="00924256" w:rsidRPr="00D4111A" w:rsidRDefault="00924256" w:rsidP="00044829">
      <w:pPr>
        <w:pStyle w:val="Introtext"/>
        <w:rPr>
          <w:rFonts w:cstheme="minorHAnsi"/>
        </w:rPr>
      </w:pPr>
    </w:p>
    <w:p w14:paraId="7E19FA15" w14:textId="77777777" w:rsidR="00287E31" w:rsidRPr="00D4111A" w:rsidRDefault="00287E31" w:rsidP="00044829">
      <w:pPr>
        <w:pStyle w:val="Introtext"/>
        <w:rPr>
          <w:rFonts w:cstheme="minorHAnsi"/>
        </w:rPr>
      </w:pPr>
    </w:p>
    <w:p w14:paraId="459BF5E2" w14:textId="77777777" w:rsidR="00287E31" w:rsidRPr="00D4111A" w:rsidRDefault="00287E31" w:rsidP="00044829">
      <w:pPr>
        <w:pStyle w:val="Introtext"/>
        <w:rPr>
          <w:rFonts w:cstheme="minorHAnsi"/>
        </w:rPr>
      </w:pPr>
    </w:p>
    <w:p w14:paraId="5C1933A6" w14:textId="1306BFFF" w:rsidR="00287E31" w:rsidRDefault="00255DDC" w:rsidP="00BD6BFB">
      <w:pPr>
        <w:pStyle w:val="Heading1"/>
        <w:numPr>
          <w:ilvl w:val="0"/>
          <w:numId w:val="21"/>
        </w:numPr>
      </w:pPr>
      <w:bookmarkStart w:id="2" w:name="_Toc179362129"/>
      <w:r>
        <w:lastRenderedPageBreak/>
        <w:t>Introduction</w:t>
      </w:r>
      <w:bookmarkEnd w:id="2"/>
      <w:r>
        <w:t xml:space="preserve"> </w:t>
      </w:r>
    </w:p>
    <w:p w14:paraId="7997EC50" w14:textId="292E144C" w:rsidR="00255DDC" w:rsidRDefault="00255DDC" w:rsidP="00BD6BFB">
      <w:pPr>
        <w:pStyle w:val="Heading2"/>
        <w:numPr>
          <w:ilvl w:val="1"/>
          <w:numId w:val="21"/>
        </w:numPr>
      </w:pPr>
      <w:bookmarkStart w:id="3" w:name="_Toc179362130"/>
      <w:r>
        <w:t>Overview</w:t>
      </w:r>
      <w:bookmarkEnd w:id="3"/>
    </w:p>
    <w:p w14:paraId="79B93010" w14:textId="69293F7D" w:rsidR="00255DDC" w:rsidRPr="00846C54" w:rsidRDefault="00255DDC" w:rsidP="00846C54">
      <w:pPr>
        <w:pStyle w:val="BodyText"/>
      </w:pPr>
      <w:r w:rsidRPr="00846C54">
        <w:t xml:space="preserve">EDT is the principal mechanism by which participants in the existing Pool submit their offer data to National </w:t>
      </w:r>
      <w:r w:rsidR="00E860BA" w:rsidRPr="00846C54">
        <w:t>Energy System Operator</w:t>
      </w:r>
      <w:r w:rsidRPr="00846C54">
        <w:t xml:space="preserve"> (</w:t>
      </w:r>
      <w:r w:rsidR="00E860BA" w:rsidRPr="00846C54">
        <w:t>N</w:t>
      </w:r>
      <w:r w:rsidRPr="00846C54">
        <w:t>ESO).</w:t>
      </w:r>
    </w:p>
    <w:p w14:paraId="5075E0CE" w14:textId="3FA34735" w:rsidR="00255DDC" w:rsidRPr="00846C54" w:rsidRDefault="00255DDC" w:rsidP="00846C54">
      <w:pPr>
        <w:pStyle w:val="BodyText"/>
      </w:pPr>
      <w:r w:rsidRPr="00846C54">
        <w:t xml:space="preserve">EDT is the means by which a BSC party or their agent submits data to </w:t>
      </w:r>
      <w:r w:rsidR="005D4BBA" w:rsidRPr="00846C54">
        <w:t>NESO</w:t>
      </w:r>
      <w:r w:rsidRPr="00846C54">
        <w:t xml:space="preserve"> for use in the Balancing Mechanism. Any BSC party or their agent who should submit Physical Notifications for any of their Balancing Mechanism Units (BMUs) to </w:t>
      </w:r>
      <w:r w:rsidR="005D4BBA" w:rsidRPr="00846C54">
        <w:t>NESO</w:t>
      </w:r>
      <w:r w:rsidRPr="00846C54">
        <w:t xml:space="preserve"> as required by the BSC must have an EDT link to </w:t>
      </w:r>
      <w:r w:rsidR="005D4BBA" w:rsidRPr="00846C54">
        <w:t>NESO</w:t>
      </w:r>
      <w:r w:rsidRPr="00846C54">
        <w:t xml:space="preserve">. Furthermore, any BSC party or their agent who wishes to submit bids and offers on any of their BMUs must have an EDT link to </w:t>
      </w:r>
      <w:r w:rsidR="005D4BBA" w:rsidRPr="00846C54">
        <w:t>NESO</w:t>
      </w:r>
      <w:r w:rsidRPr="00846C54">
        <w:t xml:space="preserve">. An overview of the interfaces with </w:t>
      </w:r>
      <w:r w:rsidR="005D4BBA" w:rsidRPr="00846C54">
        <w:t>NESO</w:t>
      </w:r>
      <w:r w:rsidRPr="00846C54">
        <w:t xml:space="preserve"> under NETA was given in a DISG paper 19/01.</w:t>
      </w:r>
    </w:p>
    <w:p w14:paraId="553E1693" w14:textId="3B52E311" w:rsidR="00255DDC" w:rsidRPr="00846C54" w:rsidRDefault="005D4BBA" w:rsidP="00846C54">
      <w:pPr>
        <w:pStyle w:val="BodyText"/>
      </w:pPr>
      <w:r w:rsidRPr="00846C54">
        <w:t>NESO</w:t>
      </w:r>
      <w:r w:rsidR="00255DDC" w:rsidRPr="00846C54">
        <w:t xml:space="preserve"> has developed an EDT Exceptions Scenarios process that may be activated for registered BSC parties or Trading Agents under specific conditions. This process allows a BSC party or Trading Agent to submit EDT data via an additional route into </w:t>
      </w:r>
      <w:r w:rsidRPr="00846C54">
        <w:t>NESO</w:t>
      </w:r>
      <w:r w:rsidR="00255DDC" w:rsidRPr="00846C54">
        <w:t xml:space="preserve"> host systems.</w:t>
      </w:r>
    </w:p>
    <w:p w14:paraId="4D3BD071" w14:textId="77777777" w:rsidR="00255DDC" w:rsidRDefault="00255DDC" w:rsidP="00044829">
      <w:pPr>
        <w:pStyle w:val="Introtext"/>
        <w:rPr>
          <w:rFonts w:cstheme="minorHAnsi"/>
        </w:rPr>
      </w:pPr>
    </w:p>
    <w:p w14:paraId="1773E231" w14:textId="29E0191D" w:rsidR="00255DDC" w:rsidRDefault="00255DDC" w:rsidP="00BD6BFB">
      <w:pPr>
        <w:pStyle w:val="Heading2"/>
        <w:numPr>
          <w:ilvl w:val="1"/>
          <w:numId w:val="21"/>
        </w:numPr>
      </w:pPr>
      <w:bookmarkStart w:id="4" w:name="_Toc179362131"/>
      <w:r>
        <w:t>Purpose and Scope</w:t>
      </w:r>
      <w:bookmarkEnd w:id="4"/>
    </w:p>
    <w:p w14:paraId="2C77F0BD" w14:textId="57F99C37" w:rsidR="00255DDC" w:rsidRPr="00846C54" w:rsidRDefault="00255DDC" w:rsidP="00846C54">
      <w:pPr>
        <w:pStyle w:val="BodyText"/>
      </w:pPr>
      <w:r w:rsidRPr="00846C54">
        <w:t xml:space="preserve">The purpose of this document is to specify, in an unambiguous way, Electronic Data Transfer (EDT) communications between Trading Agents and </w:t>
      </w:r>
      <w:r w:rsidR="005D4BBA" w:rsidRPr="00846C54">
        <w:t>NESO</w:t>
      </w:r>
      <w:r w:rsidRPr="00846C54">
        <w:t>.</w:t>
      </w:r>
    </w:p>
    <w:p w14:paraId="105B5921" w14:textId="3D2266A9" w:rsidR="00255DDC" w:rsidRPr="00846C54" w:rsidRDefault="00255DDC" w:rsidP="00846C54">
      <w:pPr>
        <w:pStyle w:val="BodyText"/>
      </w:pPr>
      <w:r w:rsidRPr="00846C54">
        <w:t>This document is intended only to cover submissions made via EDT. Other transfer mechanisms such as EDL are described in document reference 4</w:t>
      </w:r>
      <w:r w:rsidR="00267D27">
        <w:t xml:space="preserve"> </w:t>
      </w:r>
      <w:r w:rsidR="006F4AEE">
        <w:t>(see section 1.4 Related doc</w:t>
      </w:r>
      <w:r w:rsidR="00267D27">
        <w:t>uments).</w:t>
      </w:r>
    </w:p>
    <w:p w14:paraId="1B7711FE" w14:textId="54108DD2" w:rsidR="00255DDC" w:rsidRPr="00846C54" w:rsidRDefault="00255DDC" w:rsidP="00846C54">
      <w:pPr>
        <w:pStyle w:val="BodyText"/>
      </w:pPr>
      <w:r w:rsidRPr="00846C54">
        <w:t xml:space="preserve">The scope of this issue is to provide documentation of the high-level method by which submission files shall be communicated between </w:t>
      </w:r>
      <w:r w:rsidR="005D4BBA" w:rsidRPr="00846C54">
        <w:t>NESO</w:t>
      </w:r>
      <w:r w:rsidRPr="00846C54">
        <w:t xml:space="preserve"> and Trading Agents. To this end, the document contains a description of the file transfer method, directory structure, and details pertaining to electronic file header formats and the format of the data therein.</w:t>
      </w:r>
    </w:p>
    <w:p w14:paraId="41FA104B" w14:textId="60C8AB3F" w:rsidR="00255DDC" w:rsidRPr="00846C54" w:rsidRDefault="00255DDC" w:rsidP="00846C54">
      <w:pPr>
        <w:pStyle w:val="BodyText"/>
      </w:pPr>
      <w:r w:rsidRPr="00846C54">
        <w:t>This document does not cover the validation rules, which shall be applied to data, or the default data rules applied in the case of the absence of data. These shall be covered in the document reference 2</w:t>
      </w:r>
      <w:r w:rsidR="009679F1">
        <w:t xml:space="preserve"> (see section 1.4 Related documents).</w:t>
      </w:r>
    </w:p>
    <w:p w14:paraId="314FF0FA" w14:textId="6EEC44C7" w:rsidR="00255DDC" w:rsidRPr="00846C54" w:rsidRDefault="00255DDC" w:rsidP="00846C54">
      <w:pPr>
        <w:pStyle w:val="BodyText"/>
      </w:pPr>
      <w:r w:rsidRPr="00846C54">
        <w:t xml:space="preserve">This document does not cover low level aspects of connecting to </w:t>
      </w:r>
      <w:r w:rsidR="005D4BBA" w:rsidRPr="00846C54">
        <w:t>NESO</w:t>
      </w:r>
      <w:r w:rsidRPr="00846C54">
        <w:t xml:space="preserve"> systems. An electronic link between the Trading Agent and </w:t>
      </w:r>
      <w:r w:rsidR="005D4BBA" w:rsidRPr="00846C54">
        <w:t>NESO</w:t>
      </w:r>
      <w:r w:rsidRPr="00846C54">
        <w:t xml:space="preserve"> computer systems is implied but not defined here. Security measures are mentioned although the document is not intended to be a comprehensive procedural guide to connecting Trading Agent and  </w:t>
      </w:r>
      <w:r w:rsidR="005D4BBA" w:rsidRPr="00846C54">
        <w:t>NESO</w:t>
      </w:r>
      <w:r w:rsidRPr="00846C54">
        <w:t xml:space="preserve"> computer systems. These subjects will be further defined in the document reference 3</w:t>
      </w:r>
      <w:r w:rsidR="009679F1">
        <w:t xml:space="preserve"> (see section 1.4 Related documents).</w:t>
      </w:r>
    </w:p>
    <w:p w14:paraId="765794C1" w14:textId="7CD4471C" w:rsidR="00255DDC" w:rsidRDefault="00255DDC" w:rsidP="00BD6BFB">
      <w:pPr>
        <w:pStyle w:val="Heading2"/>
        <w:numPr>
          <w:ilvl w:val="1"/>
          <w:numId w:val="21"/>
        </w:numPr>
      </w:pPr>
      <w:bookmarkStart w:id="5" w:name="_Toc179362132"/>
      <w:r>
        <w:t>Definitions</w:t>
      </w:r>
      <w:bookmarkEnd w:id="5"/>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6237"/>
      </w:tblGrid>
      <w:tr w:rsidR="00255DDC" w14:paraId="7134D941" w14:textId="77777777" w:rsidTr="009D21DD">
        <w:trPr>
          <w:trHeight w:val="434"/>
        </w:trPr>
        <w:tc>
          <w:tcPr>
            <w:tcW w:w="2234" w:type="dxa"/>
          </w:tcPr>
          <w:p w14:paraId="1B9AFE70" w14:textId="77777777" w:rsidR="00255DDC" w:rsidRDefault="00255DDC" w:rsidP="009D21DD">
            <w:pPr>
              <w:pStyle w:val="TableParagraph"/>
              <w:spacing w:line="268" w:lineRule="exact"/>
              <w:rPr>
                <w:sz w:val="24"/>
              </w:rPr>
            </w:pPr>
            <w:r>
              <w:rPr>
                <w:sz w:val="24"/>
              </w:rPr>
              <w:t>BMU</w:t>
            </w:r>
          </w:p>
        </w:tc>
        <w:tc>
          <w:tcPr>
            <w:tcW w:w="6237" w:type="dxa"/>
          </w:tcPr>
          <w:p w14:paraId="241FC0D1" w14:textId="77777777" w:rsidR="00255DDC" w:rsidRDefault="00255DDC" w:rsidP="009D21DD">
            <w:pPr>
              <w:pStyle w:val="TableParagraph"/>
              <w:spacing w:line="268" w:lineRule="exact"/>
              <w:ind w:left="108"/>
              <w:rPr>
                <w:sz w:val="24"/>
              </w:rPr>
            </w:pPr>
            <w:r>
              <w:rPr>
                <w:sz w:val="24"/>
              </w:rPr>
              <w:t>Balancing Mechanism Unit</w:t>
            </w:r>
          </w:p>
        </w:tc>
      </w:tr>
      <w:tr w:rsidR="00255DDC" w14:paraId="38547437" w14:textId="77777777" w:rsidTr="009D21DD">
        <w:trPr>
          <w:trHeight w:val="436"/>
        </w:trPr>
        <w:tc>
          <w:tcPr>
            <w:tcW w:w="2234" w:type="dxa"/>
          </w:tcPr>
          <w:p w14:paraId="137F8FD2" w14:textId="77777777" w:rsidR="00255DDC" w:rsidRDefault="00255DDC" w:rsidP="009D21DD">
            <w:pPr>
              <w:pStyle w:val="TableParagraph"/>
              <w:spacing w:line="270" w:lineRule="exact"/>
              <w:rPr>
                <w:sz w:val="24"/>
              </w:rPr>
            </w:pPr>
            <w:r>
              <w:rPr>
                <w:sz w:val="24"/>
              </w:rPr>
              <w:t>BOD</w:t>
            </w:r>
          </w:p>
        </w:tc>
        <w:tc>
          <w:tcPr>
            <w:tcW w:w="6237" w:type="dxa"/>
          </w:tcPr>
          <w:p w14:paraId="1FBD32D9" w14:textId="77777777" w:rsidR="00255DDC" w:rsidRDefault="00255DDC" w:rsidP="009D21DD">
            <w:pPr>
              <w:pStyle w:val="TableParagraph"/>
              <w:spacing w:line="270" w:lineRule="exact"/>
              <w:ind w:left="108"/>
              <w:rPr>
                <w:sz w:val="24"/>
              </w:rPr>
            </w:pPr>
            <w:r>
              <w:rPr>
                <w:sz w:val="24"/>
              </w:rPr>
              <w:t>Bid / Offer pair data</w:t>
            </w:r>
          </w:p>
        </w:tc>
      </w:tr>
      <w:tr w:rsidR="00255DDC" w14:paraId="2BFCBF9B" w14:textId="77777777" w:rsidTr="009D21DD">
        <w:trPr>
          <w:trHeight w:val="436"/>
        </w:trPr>
        <w:tc>
          <w:tcPr>
            <w:tcW w:w="2234" w:type="dxa"/>
          </w:tcPr>
          <w:p w14:paraId="1AFB4377" w14:textId="77777777" w:rsidR="00255DDC" w:rsidRDefault="00255DDC" w:rsidP="009D21DD">
            <w:pPr>
              <w:pStyle w:val="TableParagraph"/>
              <w:spacing w:line="270" w:lineRule="exact"/>
              <w:rPr>
                <w:sz w:val="24"/>
              </w:rPr>
            </w:pPr>
            <w:r>
              <w:rPr>
                <w:sz w:val="24"/>
              </w:rPr>
              <w:t>BSC</w:t>
            </w:r>
          </w:p>
        </w:tc>
        <w:tc>
          <w:tcPr>
            <w:tcW w:w="6237" w:type="dxa"/>
          </w:tcPr>
          <w:p w14:paraId="3457EBC5" w14:textId="77777777" w:rsidR="00255DDC" w:rsidRDefault="00255DDC" w:rsidP="009D21DD">
            <w:pPr>
              <w:pStyle w:val="TableParagraph"/>
              <w:spacing w:line="270" w:lineRule="exact"/>
              <w:ind w:left="108"/>
              <w:rPr>
                <w:sz w:val="24"/>
              </w:rPr>
            </w:pPr>
            <w:r>
              <w:rPr>
                <w:sz w:val="24"/>
              </w:rPr>
              <w:t>Balancing and Settlement Code</w:t>
            </w:r>
          </w:p>
        </w:tc>
      </w:tr>
      <w:tr w:rsidR="00255DDC" w14:paraId="2B5B36E1" w14:textId="77777777" w:rsidTr="009D21DD">
        <w:trPr>
          <w:trHeight w:val="712"/>
        </w:trPr>
        <w:tc>
          <w:tcPr>
            <w:tcW w:w="2234" w:type="dxa"/>
          </w:tcPr>
          <w:p w14:paraId="1A4F6B63" w14:textId="77777777" w:rsidR="00255DDC" w:rsidRDefault="00255DDC" w:rsidP="009D21DD">
            <w:pPr>
              <w:pStyle w:val="TableParagraph"/>
              <w:spacing w:line="270" w:lineRule="exact"/>
              <w:rPr>
                <w:sz w:val="24"/>
              </w:rPr>
            </w:pPr>
            <w:r>
              <w:rPr>
                <w:sz w:val="24"/>
              </w:rPr>
              <w:t>Client</w:t>
            </w:r>
          </w:p>
        </w:tc>
        <w:tc>
          <w:tcPr>
            <w:tcW w:w="6237" w:type="dxa"/>
          </w:tcPr>
          <w:p w14:paraId="73D772C7" w14:textId="793DAFF1" w:rsidR="00255DDC" w:rsidRDefault="00255DDC" w:rsidP="009D21DD">
            <w:pPr>
              <w:pStyle w:val="TableParagraph"/>
              <w:ind w:left="108" w:right="90"/>
              <w:rPr>
                <w:sz w:val="24"/>
              </w:rPr>
            </w:pPr>
            <w:r>
              <w:rPr>
                <w:sz w:val="24"/>
              </w:rPr>
              <w:t xml:space="preserve">Trading Agent's computer system, which connects to the </w:t>
            </w:r>
            <w:r w:rsidR="005D4BBA">
              <w:rPr>
                <w:sz w:val="24"/>
              </w:rPr>
              <w:t>NESO</w:t>
            </w:r>
            <w:r>
              <w:rPr>
                <w:sz w:val="24"/>
              </w:rPr>
              <w:t xml:space="preserve"> Host.</w:t>
            </w:r>
          </w:p>
        </w:tc>
      </w:tr>
      <w:tr w:rsidR="00255DDC" w14:paraId="4F8A22DF" w14:textId="77777777" w:rsidTr="009D21DD">
        <w:trPr>
          <w:trHeight w:val="436"/>
        </w:trPr>
        <w:tc>
          <w:tcPr>
            <w:tcW w:w="2234" w:type="dxa"/>
          </w:tcPr>
          <w:p w14:paraId="65550F82" w14:textId="77777777" w:rsidR="00255DDC" w:rsidRDefault="00255DDC" w:rsidP="009D21DD">
            <w:pPr>
              <w:pStyle w:val="TableParagraph"/>
              <w:spacing w:line="270" w:lineRule="exact"/>
              <w:rPr>
                <w:sz w:val="24"/>
              </w:rPr>
            </w:pPr>
            <w:r>
              <w:rPr>
                <w:sz w:val="24"/>
              </w:rPr>
              <w:t>Client Connection</w:t>
            </w:r>
          </w:p>
        </w:tc>
        <w:tc>
          <w:tcPr>
            <w:tcW w:w="6237" w:type="dxa"/>
          </w:tcPr>
          <w:p w14:paraId="0B40C9CB" w14:textId="77777777" w:rsidR="00255DDC" w:rsidRDefault="00255DDC" w:rsidP="009D21DD">
            <w:pPr>
              <w:pStyle w:val="TableParagraph"/>
              <w:spacing w:line="270" w:lineRule="exact"/>
              <w:ind w:left="108"/>
              <w:rPr>
                <w:sz w:val="24"/>
              </w:rPr>
            </w:pPr>
            <w:r>
              <w:rPr>
                <w:sz w:val="24"/>
              </w:rPr>
              <w:t>An electronic connection between Host and Client machines.</w:t>
            </w:r>
          </w:p>
        </w:tc>
      </w:tr>
      <w:tr w:rsidR="00255DDC" w14:paraId="1BC9D511" w14:textId="77777777" w:rsidTr="009D21DD">
        <w:trPr>
          <w:trHeight w:val="436"/>
        </w:trPr>
        <w:tc>
          <w:tcPr>
            <w:tcW w:w="2234" w:type="dxa"/>
          </w:tcPr>
          <w:p w14:paraId="0168B2B6" w14:textId="77777777" w:rsidR="00255DDC" w:rsidRDefault="00255DDC" w:rsidP="009D21DD">
            <w:pPr>
              <w:pStyle w:val="TableParagraph"/>
              <w:spacing w:line="268" w:lineRule="exact"/>
              <w:rPr>
                <w:sz w:val="24"/>
              </w:rPr>
            </w:pPr>
            <w:r>
              <w:rPr>
                <w:sz w:val="24"/>
              </w:rPr>
              <w:t>Download</w:t>
            </w:r>
          </w:p>
        </w:tc>
        <w:tc>
          <w:tcPr>
            <w:tcW w:w="6237" w:type="dxa"/>
          </w:tcPr>
          <w:p w14:paraId="289CA099" w14:textId="77777777" w:rsidR="00255DDC" w:rsidRDefault="00255DDC" w:rsidP="009D21DD">
            <w:pPr>
              <w:pStyle w:val="TableParagraph"/>
              <w:spacing w:line="268" w:lineRule="exact"/>
              <w:ind w:left="108"/>
              <w:rPr>
                <w:sz w:val="24"/>
              </w:rPr>
            </w:pPr>
            <w:r>
              <w:rPr>
                <w:sz w:val="24"/>
              </w:rPr>
              <w:t>The process of transfer of data from the Host to the Client.</w:t>
            </w:r>
          </w:p>
        </w:tc>
      </w:tr>
      <w:tr w:rsidR="00255DDC" w14:paraId="631EDD3F" w14:textId="77777777" w:rsidTr="009D21DD">
        <w:trPr>
          <w:trHeight w:val="985"/>
        </w:trPr>
        <w:tc>
          <w:tcPr>
            <w:tcW w:w="2234" w:type="dxa"/>
          </w:tcPr>
          <w:p w14:paraId="28FFB718" w14:textId="77777777" w:rsidR="00255DDC" w:rsidRDefault="00255DDC" w:rsidP="009D21DD">
            <w:pPr>
              <w:pStyle w:val="TableParagraph"/>
              <w:spacing w:line="268" w:lineRule="exact"/>
              <w:rPr>
                <w:sz w:val="24"/>
              </w:rPr>
            </w:pPr>
            <w:r>
              <w:rPr>
                <w:sz w:val="24"/>
              </w:rPr>
              <w:lastRenderedPageBreak/>
              <w:t>EDL</w:t>
            </w:r>
          </w:p>
        </w:tc>
        <w:tc>
          <w:tcPr>
            <w:tcW w:w="6237" w:type="dxa"/>
          </w:tcPr>
          <w:p w14:paraId="751FE19B" w14:textId="77777777" w:rsidR="00255DDC" w:rsidRDefault="00255DDC" w:rsidP="009D21DD">
            <w:pPr>
              <w:pStyle w:val="TableParagraph"/>
              <w:ind w:left="108" w:right="95"/>
              <w:jc w:val="both"/>
              <w:rPr>
                <w:sz w:val="24"/>
              </w:rPr>
            </w:pPr>
            <w:r>
              <w:rPr>
                <w:sz w:val="24"/>
              </w:rPr>
              <w:t>Electronic Dispatch Logging. A mailbox transfer system between Host and Client. (Not further defined in this document).</w:t>
            </w:r>
          </w:p>
        </w:tc>
      </w:tr>
      <w:tr w:rsidR="00255DDC" w14:paraId="7D8D38EC" w14:textId="77777777" w:rsidTr="009D21DD">
        <w:trPr>
          <w:trHeight w:val="712"/>
        </w:trPr>
        <w:tc>
          <w:tcPr>
            <w:tcW w:w="2234" w:type="dxa"/>
          </w:tcPr>
          <w:p w14:paraId="321AABB4" w14:textId="77777777" w:rsidR="00255DDC" w:rsidRDefault="00255DDC" w:rsidP="009D21DD">
            <w:pPr>
              <w:pStyle w:val="TableParagraph"/>
              <w:spacing w:line="270" w:lineRule="exact"/>
              <w:rPr>
                <w:sz w:val="24"/>
              </w:rPr>
            </w:pPr>
            <w:r>
              <w:rPr>
                <w:sz w:val="24"/>
              </w:rPr>
              <w:t>EDT</w:t>
            </w:r>
          </w:p>
        </w:tc>
        <w:tc>
          <w:tcPr>
            <w:tcW w:w="6237" w:type="dxa"/>
          </w:tcPr>
          <w:p w14:paraId="4439EEDC" w14:textId="77777777" w:rsidR="00255DDC" w:rsidRDefault="00255DDC" w:rsidP="009D21DD">
            <w:pPr>
              <w:pStyle w:val="TableParagraph"/>
              <w:ind w:left="108"/>
              <w:rPr>
                <w:sz w:val="24"/>
              </w:rPr>
            </w:pPr>
            <w:r>
              <w:rPr>
                <w:sz w:val="24"/>
              </w:rPr>
              <w:t>Electronic Data Transfer. Flat file transfer of submissions, between Client and Host systems.</w:t>
            </w:r>
          </w:p>
        </w:tc>
      </w:tr>
      <w:tr w:rsidR="00255DDC" w14:paraId="66B2F242" w14:textId="77777777" w:rsidTr="009D21DD">
        <w:trPr>
          <w:trHeight w:val="436"/>
        </w:trPr>
        <w:tc>
          <w:tcPr>
            <w:tcW w:w="2234" w:type="dxa"/>
          </w:tcPr>
          <w:p w14:paraId="2DCDAF1F" w14:textId="77777777" w:rsidR="00255DDC" w:rsidRDefault="00255DDC" w:rsidP="009D21DD">
            <w:pPr>
              <w:pStyle w:val="TableParagraph"/>
              <w:spacing w:line="270" w:lineRule="exact"/>
              <w:rPr>
                <w:sz w:val="24"/>
              </w:rPr>
            </w:pPr>
            <w:r>
              <w:rPr>
                <w:sz w:val="24"/>
              </w:rPr>
              <w:t>FPN</w:t>
            </w:r>
          </w:p>
        </w:tc>
        <w:tc>
          <w:tcPr>
            <w:tcW w:w="6237" w:type="dxa"/>
          </w:tcPr>
          <w:p w14:paraId="46C3F5A1" w14:textId="77777777" w:rsidR="00255DDC" w:rsidRDefault="00255DDC" w:rsidP="009D21DD">
            <w:pPr>
              <w:pStyle w:val="TableParagraph"/>
              <w:spacing w:line="270" w:lineRule="exact"/>
              <w:ind w:left="108"/>
              <w:rPr>
                <w:sz w:val="24"/>
              </w:rPr>
            </w:pPr>
            <w:r>
              <w:rPr>
                <w:sz w:val="24"/>
              </w:rPr>
              <w:t>Final Physical Notification</w:t>
            </w:r>
          </w:p>
        </w:tc>
      </w:tr>
      <w:tr w:rsidR="00255DDC" w14:paraId="332FDBB5" w14:textId="77777777" w:rsidTr="009D21DD">
        <w:trPr>
          <w:trHeight w:val="436"/>
        </w:trPr>
        <w:tc>
          <w:tcPr>
            <w:tcW w:w="2234" w:type="dxa"/>
          </w:tcPr>
          <w:p w14:paraId="7A04C6D5" w14:textId="77777777" w:rsidR="00255DDC" w:rsidRDefault="00255DDC" w:rsidP="009D21DD">
            <w:pPr>
              <w:pStyle w:val="TableParagraph"/>
              <w:spacing w:line="270" w:lineRule="exact"/>
              <w:rPr>
                <w:sz w:val="24"/>
              </w:rPr>
            </w:pPr>
            <w:r>
              <w:rPr>
                <w:sz w:val="24"/>
              </w:rPr>
              <w:t>FTP</w:t>
            </w:r>
          </w:p>
        </w:tc>
        <w:tc>
          <w:tcPr>
            <w:tcW w:w="6237" w:type="dxa"/>
          </w:tcPr>
          <w:p w14:paraId="244CD90F" w14:textId="77777777" w:rsidR="00255DDC" w:rsidRDefault="00255DDC" w:rsidP="009D21DD">
            <w:pPr>
              <w:pStyle w:val="TableParagraph"/>
              <w:spacing w:line="270" w:lineRule="exact"/>
              <w:ind w:left="108"/>
              <w:rPr>
                <w:sz w:val="24"/>
              </w:rPr>
            </w:pPr>
            <w:r>
              <w:rPr>
                <w:sz w:val="24"/>
              </w:rPr>
              <w:t>File Transfer Protocol.</w:t>
            </w:r>
          </w:p>
        </w:tc>
      </w:tr>
      <w:tr w:rsidR="00255DDC" w14:paraId="755700C2" w14:textId="77777777" w:rsidTr="009D21DD">
        <w:trPr>
          <w:trHeight w:val="988"/>
        </w:trPr>
        <w:tc>
          <w:tcPr>
            <w:tcW w:w="2234" w:type="dxa"/>
          </w:tcPr>
          <w:p w14:paraId="4E0C7EA0" w14:textId="77777777" w:rsidR="00255DDC" w:rsidRDefault="00255DDC" w:rsidP="009D21DD">
            <w:pPr>
              <w:pStyle w:val="TableParagraph"/>
              <w:spacing w:line="270" w:lineRule="exact"/>
              <w:rPr>
                <w:sz w:val="24"/>
              </w:rPr>
            </w:pPr>
            <w:r>
              <w:rPr>
                <w:sz w:val="24"/>
              </w:rPr>
              <w:t>Gate Closure Time</w:t>
            </w:r>
          </w:p>
        </w:tc>
        <w:tc>
          <w:tcPr>
            <w:tcW w:w="6237" w:type="dxa"/>
          </w:tcPr>
          <w:p w14:paraId="5062B217" w14:textId="77777777" w:rsidR="00255DDC" w:rsidRDefault="00255DDC" w:rsidP="009D21DD">
            <w:pPr>
              <w:pStyle w:val="TableParagraph"/>
              <w:ind w:left="108" w:right="95"/>
              <w:jc w:val="both"/>
              <w:rPr>
                <w:sz w:val="24"/>
              </w:rPr>
            </w:pPr>
            <w:r>
              <w:rPr>
                <w:sz w:val="24"/>
              </w:rPr>
              <w:t>The last time for which PN and BOD data may be accepted for the next settlement period, as defined by the Host System Clock.</w:t>
            </w:r>
          </w:p>
        </w:tc>
      </w:tr>
      <w:tr w:rsidR="00255DDC" w14:paraId="2578270A" w14:textId="77777777" w:rsidTr="009D21DD">
        <w:trPr>
          <w:trHeight w:val="434"/>
        </w:trPr>
        <w:tc>
          <w:tcPr>
            <w:tcW w:w="2234" w:type="dxa"/>
          </w:tcPr>
          <w:p w14:paraId="25C4FB9A" w14:textId="77777777" w:rsidR="00255DDC" w:rsidRDefault="00255DDC" w:rsidP="009D21DD">
            <w:pPr>
              <w:pStyle w:val="TableParagraph"/>
              <w:spacing w:line="268" w:lineRule="exact"/>
              <w:rPr>
                <w:sz w:val="24"/>
              </w:rPr>
            </w:pPr>
            <w:r>
              <w:rPr>
                <w:sz w:val="24"/>
              </w:rPr>
              <w:t>Host</w:t>
            </w:r>
          </w:p>
        </w:tc>
        <w:tc>
          <w:tcPr>
            <w:tcW w:w="6237" w:type="dxa"/>
          </w:tcPr>
          <w:p w14:paraId="10F516CB" w14:textId="11E839C3" w:rsidR="00255DDC" w:rsidRDefault="005D4BBA" w:rsidP="009D21DD">
            <w:pPr>
              <w:pStyle w:val="TableParagraph"/>
              <w:spacing w:line="268" w:lineRule="exact"/>
              <w:ind w:left="108"/>
              <w:rPr>
                <w:sz w:val="24"/>
              </w:rPr>
            </w:pPr>
            <w:r>
              <w:rPr>
                <w:sz w:val="24"/>
              </w:rPr>
              <w:t>NESO</w:t>
            </w:r>
            <w:r w:rsidR="00255DDC">
              <w:rPr>
                <w:sz w:val="24"/>
              </w:rPr>
              <w:t xml:space="preserve"> File Server.</w:t>
            </w:r>
          </w:p>
        </w:tc>
      </w:tr>
      <w:tr w:rsidR="00255DDC" w14:paraId="5A626046" w14:textId="77777777" w:rsidTr="009D21DD">
        <w:trPr>
          <w:trHeight w:val="436"/>
        </w:trPr>
        <w:tc>
          <w:tcPr>
            <w:tcW w:w="2234" w:type="dxa"/>
          </w:tcPr>
          <w:p w14:paraId="0D7E7471" w14:textId="77777777" w:rsidR="00255DDC" w:rsidRDefault="00255DDC" w:rsidP="009D21DD">
            <w:pPr>
              <w:pStyle w:val="TableParagraph"/>
              <w:spacing w:line="270" w:lineRule="exact"/>
              <w:rPr>
                <w:sz w:val="24"/>
              </w:rPr>
            </w:pPr>
            <w:r>
              <w:rPr>
                <w:sz w:val="24"/>
              </w:rPr>
              <w:t>IPN</w:t>
            </w:r>
          </w:p>
        </w:tc>
        <w:tc>
          <w:tcPr>
            <w:tcW w:w="6237" w:type="dxa"/>
          </w:tcPr>
          <w:p w14:paraId="4745C34E" w14:textId="77777777" w:rsidR="00255DDC" w:rsidRDefault="00255DDC" w:rsidP="009D21DD">
            <w:pPr>
              <w:pStyle w:val="TableParagraph"/>
              <w:spacing w:line="270" w:lineRule="exact"/>
              <w:ind w:left="108"/>
              <w:rPr>
                <w:sz w:val="24"/>
              </w:rPr>
            </w:pPr>
            <w:r>
              <w:rPr>
                <w:sz w:val="24"/>
              </w:rPr>
              <w:t>Initial Physical Notification</w:t>
            </w:r>
          </w:p>
        </w:tc>
      </w:tr>
      <w:tr w:rsidR="00255DDC" w14:paraId="0287870D" w14:textId="77777777" w:rsidTr="009D21DD">
        <w:trPr>
          <w:trHeight w:val="436"/>
        </w:trPr>
        <w:tc>
          <w:tcPr>
            <w:tcW w:w="2234" w:type="dxa"/>
          </w:tcPr>
          <w:p w14:paraId="0B144E93" w14:textId="77777777" w:rsidR="00255DDC" w:rsidRDefault="00255DDC" w:rsidP="009D21DD">
            <w:pPr>
              <w:pStyle w:val="TableParagraph"/>
              <w:spacing w:line="270" w:lineRule="exact"/>
              <w:rPr>
                <w:sz w:val="24"/>
              </w:rPr>
            </w:pPr>
            <w:r>
              <w:rPr>
                <w:sz w:val="24"/>
              </w:rPr>
              <w:t>NETA</w:t>
            </w:r>
          </w:p>
        </w:tc>
        <w:tc>
          <w:tcPr>
            <w:tcW w:w="6237" w:type="dxa"/>
          </w:tcPr>
          <w:p w14:paraId="25171B85" w14:textId="77777777" w:rsidR="00255DDC" w:rsidRDefault="00255DDC" w:rsidP="009D21DD">
            <w:pPr>
              <w:pStyle w:val="TableParagraph"/>
              <w:spacing w:line="270" w:lineRule="exact"/>
              <w:ind w:left="108"/>
              <w:rPr>
                <w:sz w:val="24"/>
              </w:rPr>
            </w:pPr>
            <w:r>
              <w:rPr>
                <w:sz w:val="24"/>
              </w:rPr>
              <w:t>New Electricity Trading Arrangements</w:t>
            </w:r>
          </w:p>
        </w:tc>
      </w:tr>
      <w:tr w:rsidR="00255DDC" w14:paraId="01CB2ACB" w14:textId="77777777" w:rsidTr="009D21DD">
        <w:trPr>
          <w:trHeight w:val="436"/>
        </w:trPr>
        <w:tc>
          <w:tcPr>
            <w:tcW w:w="2234" w:type="dxa"/>
          </w:tcPr>
          <w:p w14:paraId="2454A703" w14:textId="3B130E9B" w:rsidR="00255DDC" w:rsidRDefault="005D4BBA" w:rsidP="009D21DD">
            <w:pPr>
              <w:pStyle w:val="TableParagraph"/>
              <w:spacing w:line="270" w:lineRule="exact"/>
              <w:rPr>
                <w:sz w:val="24"/>
              </w:rPr>
            </w:pPr>
            <w:r>
              <w:rPr>
                <w:sz w:val="24"/>
              </w:rPr>
              <w:t>NESO</w:t>
            </w:r>
          </w:p>
        </w:tc>
        <w:tc>
          <w:tcPr>
            <w:tcW w:w="6237" w:type="dxa"/>
          </w:tcPr>
          <w:p w14:paraId="5E97D4CA" w14:textId="080482BA" w:rsidR="00255DDC" w:rsidRDefault="00255DDC" w:rsidP="009D21DD">
            <w:pPr>
              <w:pStyle w:val="TableParagraph"/>
              <w:spacing w:line="270" w:lineRule="exact"/>
              <w:ind w:left="108"/>
              <w:rPr>
                <w:sz w:val="24"/>
              </w:rPr>
            </w:pPr>
            <w:r>
              <w:rPr>
                <w:sz w:val="24"/>
              </w:rPr>
              <w:t xml:space="preserve">National </w:t>
            </w:r>
            <w:r w:rsidR="005D4BBA">
              <w:rPr>
                <w:sz w:val="24"/>
              </w:rPr>
              <w:t>Energy System Operator</w:t>
            </w:r>
            <w:r>
              <w:rPr>
                <w:sz w:val="24"/>
              </w:rPr>
              <w:t>.</w:t>
            </w:r>
          </w:p>
        </w:tc>
      </w:tr>
      <w:tr w:rsidR="00255DDC" w14:paraId="13C02F33" w14:textId="77777777" w:rsidTr="009D21DD">
        <w:trPr>
          <w:trHeight w:val="712"/>
        </w:trPr>
        <w:tc>
          <w:tcPr>
            <w:tcW w:w="2234" w:type="dxa"/>
          </w:tcPr>
          <w:p w14:paraId="6A356651" w14:textId="77777777" w:rsidR="00255DDC" w:rsidRDefault="00255DDC" w:rsidP="009D21DD">
            <w:pPr>
              <w:pStyle w:val="TableParagraph"/>
              <w:spacing w:line="270" w:lineRule="exact"/>
              <w:rPr>
                <w:sz w:val="24"/>
              </w:rPr>
            </w:pPr>
            <w:r>
              <w:rPr>
                <w:sz w:val="24"/>
              </w:rPr>
              <w:t>Operational Day</w:t>
            </w:r>
          </w:p>
        </w:tc>
        <w:tc>
          <w:tcPr>
            <w:tcW w:w="6237" w:type="dxa"/>
          </w:tcPr>
          <w:p w14:paraId="1DA31097" w14:textId="77777777" w:rsidR="00255DDC" w:rsidRDefault="00255DDC" w:rsidP="009D21DD">
            <w:pPr>
              <w:pStyle w:val="TableParagraph"/>
              <w:ind w:left="108" w:right="95"/>
              <w:rPr>
                <w:sz w:val="24"/>
              </w:rPr>
            </w:pPr>
            <w:r>
              <w:rPr>
                <w:sz w:val="24"/>
              </w:rPr>
              <w:t>Defined as starting at 05:00 (local time) through until 05:00 the following day.</w:t>
            </w:r>
          </w:p>
        </w:tc>
      </w:tr>
      <w:tr w:rsidR="00255DDC" w14:paraId="2198C6AA" w14:textId="77777777" w:rsidTr="009D21DD">
        <w:trPr>
          <w:trHeight w:val="436"/>
        </w:trPr>
        <w:tc>
          <w:tcPr>
            <w:tcW w:w="2234" w:type="dxa"/>
          </w:tcPr>
          <w:p w14:paraId="4EDF6FCC" w14:textId="77777777" w:rsidR="00255DDC" w:rsidRDefault="00255DDC" w:rsidP="009D21DD">
            <w:pPr>
              <w:pStyle w:val="TableParagraph"/>
              <w:spacing w:line="268" w:lineRule="exact"/>
              <w:rPr>
                <w:sz w:val="24"/>
              </w:rPr>
            </w:pPr>
            <w:r>
              <w:rPr>
                <w:sz w:val="24"/>
              </w:rPr>
              <w:t>PN</w:t>
            </w:r>
          </w:p>
        </w:tc>
        <w:tc>
          <w:tcPr>
            <w:tcW w:w="6237" w:type="dxa"/>
          </w:tcPr>
          <w:p w14:paraId="6CD0CEC1" w14:textId="77777777" w:rsidR="00255DDC" w:rsidRDefault="00255DDC" w:rsidP="009D21DD">
            <w:pPr>
              <w:pStyle w:val="TableParagraph"/>
              <w:spacing w:line="268" w:lineRule="exact"/>
              <w:ind w:left="108"/>
              <w:rPr>
                <w:sz w:val="24"/>
              </w:rPr>
            </w:pPr>
            <w:r>
              <w:rPr>
                <w:sz w:val="24"/>
              </w:rPr>
              <w:t>Physical Notification</w:t>
            </w:r>
          </w:p>
        </w:tc>
      </w:tr>
      <w:tr w:rsidR="00255DDC" w14:paraId="784BE4D5" w14:textId="77777777" w:rsidTr="009D21DD">
        <w:trPr>
          <w:trHeight w:val="433"/>
        </w:trPr>
        <w:tc>
          <w:tcPr>
            <w:tcW w:w="2234" w:type="dxa"/>
          </w:tcPr>
          <w:p w14:paraId="7D0A27AB" w14:textId="77777777" w:rsidR="00255DDC" w:rsidRDefault="00255DDC" w:rsidP="009D21DD">
            <w:pPr>
              <w:pStyle w:val="TableParagraph"/>
              <w:spacing w:line="268" w:lineRule="exact"/>
              <w:rPr>
                <w:sz w:val="24"/>
              </w:rPr>
            </w:pPr>
            <w:r>
              <w:rPr>
                <w:sz w:val="24"/>
              </w:rPr>
              <w:t>SO</w:t>
            </w:r>
          </w:p>
        </w:tc>
        <w:tc>
          <w:tcPr>
            <w:tcW w:w="6237" w:type="dxa"/>
          </w:tcPr>
          <w:p w14:paraId="09A0C901" w14:textId="77777777" w:rsidR="00255DDC" w:rsidRDefault="00255DDC" w:rsidP="009D21DD">
            <w:pPr>
              <w:pStyle w:val="TableParagraph"/>
              <w:spacing w:line="268" w:lineRule="exact"/>
              <w:ind w:left="108"/>
              <w:rPr>
                <w:sz w:val="24"/>
              </w:rPr>
            </w:pPr>
            <w:r>
              <w:rPr>
                <w:sz w:val="24"/>
              </w:rPr>
              <w:t>System Operator</w:t>
            </w:r>
          </w:p>
        </w:tc>
      </w:tr>
      <w:tr w:rsidR="00255DDC" w14:paraId="3CD45DC3" w14:textId="77777777" w:rsidTr="009D21DD">
        <w:trPr>
          <w:trHeight w:val="988"/>
        </w:trPr>
        <w:tc>
          <w:tcPr>
            <w:tcW w:w="2234" w:type="dxa"/>
          </w:tcPr>
          <w:p w14:paraId="1296A56F" w14:textId="77777777" w:rsidR="00255DDC" w:rsidRDefault="00255DDC" w:rsidP="009D21DD">
            <w:pPr>
              <w:pStyle w:val="TableParagraph"/>
              <w:spacing w:line="270" w:lineRule="exact"/>
              <w:rPr>
                <w:sz w:val="24"/>
              </w:rPr>
            </w:pPr>
            <w:r>
              <w:rPr>
                <w:sz w:val="24"/>
              </w:rPr>
              <w:t>Trading Agent</w:t>
            </w:r>
          </w:p>
        </w:tc>
        <w:tc>
          <w:tcPr>
            <w:tcW w:w="6237" w:type="dxa"/>
          </w:tcPr>
          <w:p w14:paraId="38555616" w14:textId="2A8BD778" w:rsidR="00255DDC" w:rsidRDefault="00255DDC" w:rsidP="009D21DD">
            <w:pPr>
              <w:pStyle w:val="TableParagraph"/>
              <w:ind w:left="108" w:right="95"/>
              <w:jc w:val="both"/>
              <w:rPr>
                <w:sz w:val="24"/>
              </w:rPr>
            </w:pPr>
            <w:r>
              <w:rPr>
                <w:sz w:val="24"/>
              </w:rPr>
              <w:t xml:space="preserve">The Balancing Mechanism Lead Party or their Agent, registered as submitting data to or receiving data from </w:t>
            </w:r>
            <w:r w:rsidR="005D4BBA">
              <w:rPr>
                <w:sz w:val="24"/>
              </w:rPr>
              <w:t>NESO</w:t>
            </w:r>
            <w:r>
              <w:rPr>
                <w:sz w:val="24"/>
              </w:rPr>
              <w:t>, in respect of BMUs assigned to</w:t>
            </w:r>
            <w:r>
              <w:rPr>
                <w:spacing w:val="-4"/>
                <w:sz w:val="24"/>
              </w:rPr>
              <w:t xml:space="preserve"> </w:t>
            </w:r>
            <w:r>
              <w:rPr>
                <w:sz w:val="24"/>
              </w:rPr>
              <w:t>them.</w:t>
            </w:r>
          </w:p>
        </w:tc>
      </w:tr>
      <w:tr w:rsidR="00255DDC" w14:paraId="2DBB3656" w14:textId="77777777" w:rsidTr="009D21DD">
        <w:trPr>
          <w:trHeight w:val="436"/>
        </w:trPr>
        <w:tc>
          <w:tcPr>
            <w:tcW w:w="2234" w:type="dxa"/>
          </w:tcPr>
          <w:p w14:paraId="3A1DDE87" w14:textId="77777777" w:rsidR="00255DDC" w:rsidRDefault="00255DDC" w:rsidP="009D21DD">
            <w:pPr>
              <w:pStyle w:val="TableParagraph"/>
              <w:spacing w:line="270" w:lineRule="exact"/>
              <w:rPr>
                <w:sz w:val="24"/>
              </w:rPr>
            </w:pPr>
            <w:r>
              <w:rPr>
                <w:sz w:val="24"/>
              </w:rPr>
              <w:t>Upload</w:t>
            </w:r>
          </w:p>
        </w:tc>
        <w:tc>
          <w:tcPr>
            <w:tcW w:w="6237" w:type="dxa"/>
          </w:tcPr>
          <w:p w14:paraId="26EEAEF8" w14:textId="77777777" w:rsidR="00255DDC" w:rsidRDefault="00255DDC" w:rsidP="009D21DD">
            <w:pPr>
              <w:pStyle w:val="TableParagraph"/>
              <w:spacing w:line="270" w:lineRule="exact"/>
              <w:ind w:left="108"/>
              <w:rPr>
                <w:sz w:val="24"/>
              </w:rPr>
            </w:pPr>
            <w:r>
              <w:rPr>
                <w:sz w:val="24"/>
              </w:rPr>
              <w:t>The process of transfer of data from the Client to the Host.</w:t>
            </w:r>
          </w:p>
        </w:tc>
      </w:tr>
    </w:tbl>
    <w:p w14:paraId="2F78D93F" w14:textId="77777777" w:rsidR="00255DDC" w:rsidRDefault="00255DDC" w:rsidP="00044829">
      <w:pPr>
        <w:pStyle w:val="Introtext"/>
        <w:rPr>
          <w:rFonts w:cstheme="minorHAnsi"/>
        </w:rPr>
      </w:pPr>
    </w:p>
    <w:p w14:paraId="3E453238" w14:textId="2CC64DA0" w:rsidR="00255DDC" w:rsidRDefault="00255DDC" w:rsidP="00BD6BFB">
      <w:pPr>
        <w:pStyle w:val="Heading2"/>
        <w:numPr>
          <w:ilvl w:val="1"/>
          <w:numId w:val="21"/>
        </w:numPr>
      </w:pPr>
      <w:bookmarkStart w:id="6" w:name="_Toc179362133"/>
      <w:r>
        <w:t>Related Documents</w:t>
      </w:r>
      <w:bookmarkEnd w:id="6"/>
    </w:p>
    <w:p w14:paraId="1869E62E" w14:textId="77777777" w:rsidR="00255DDC" w:rsidRPr="003A32A4" w:rsidRDefault="00255DDC" w:rsidP="00BD6BFB">
      <w:pPr>
        <w:pStyle w:val="ListParagraph"/>
        <w:widowControl w:val="0"/>
        <w:numPr>
          <w:ilvl w:val="2"/>
          <w:numId w:val="20"/>
        </w:numPr>
        <w:tabs>
          <w:tab w:val="left" w:pos="1211"/>
          <w:tab w:val="left" w:pos="1212"/>
        </w:tabs>
        <w:autoSpaceDE w:val="0"/>
        <w:autoSpaceDN w:val="0"/>
        <w:spacing w:before="233" w:after="0" w:line="240" w:lineRule="auto"/>
        <w:ind w:right="1372" w:hanging="425"/>
        <w:contextualSpacing w:val="0"/>
        <w:rPr>
          <w:sz w:val="20"/>
          <w:szCs w:val="20"/>
        </w:rPr>
      </w:pPr>
      <w:r w:rsidRPr="003A32A4">
        <w:rPr>
          <w:sz w:val="20"/>
          <w:szCs w:val="20"/>
        </w:rPr>
        <w:t>The New Electricity Trading Arrangements – A draft specification for the Balancing</w:t>
      </w:r>
      <w:r w:rsidRPr="003A32A4">
        <w:rPr>
          <w:spacing w:val="-6"/>
          <w:sz w:val="20"/>
          <w:szCs w:val="20"/>
        </w:rPr>
        <w:t xml:space="preserve"> </w:t>
      </w:r>
      <w:r w:rsidRPr="003A32A4">
        <w:rPr>
          <w:sz w:val="20"/>
          <w:szCs w:val="20"/>
        </w:rPr>
        <w:t>Mechanism</w:t>
      </w:r>
      <w:r w:rsidRPr="003A32A4">
        <w:rPr>
          <w:spacing w:val="-5"/>
          <w:sz w:val="20"/>
          <w:szCs w:val="20"/>
        </w:rPr>
        <w:t xml:space="preserve"> </w:t>
      </w:r>
      <w:r w:rsidRPr="003A32A4">
        <w:rPr>
          <w:sz w:val="20"/>
          <w:szCs w:val="20"/>
        </w:rPr>
        <w:t>and</w:t>
      </w:r>
      <w:r w:rsidRPr="003A32A4">
        <w:rPr>
          <w:spacing w:val="-6"/>
          <w:sz w:val="20"/>
          <w:szCs w:val="20"/>
        </w:rPr>
        <w:t xml:space="preserve"> </w:t>
      </w:r>
      <w:r w:rsidRPr="003A32A4">
        <w:rPr>
          <w:sz w:val="20"/>
          <w:szCs w:val="20"/>
        </w:rPr>
        <w:t>Imbalance</w:t>
      </w:r>
      <w:r w:rsidRPr="003A32A4">
        <w:rPr>
          <w:spacing w:val="-5"/>
          <w:sz w:val="20"/>
          <w:szCs w:val="20"/>
        </w:rPr>
        <w:t xml:space="preserve"> </w:t>
      </w:r>
      <w:r w:rsidRPr="003A32A4">
        <w:rPr>
          <w:sz w:val="20"/>
          <w:szCs w:val="20"/>
        </w:rPr>
        <w:t>Settlement</w:t>
      </w:r>
      <w:r w:rsidRPr="003A32A4">
        <w:rPr>
          <w:spacing w:val="-5"/>
          <w:sz w:val="20"/>
          <w:szCs w:val="20"/>
        </w:rPr>
        <w:t xml:space="preserve"> </w:t>
      </w:r>
      <w:r w:rsidRPr="003A32A4">
        <w:rPr>
          <w:sz w:val="20"/>
          <w:szCs w:val="20"/>
        </w:rPr>
        <w:t>version</w:t>
      </w:r>
      <w:r w:rsidRPr="003A32A4">
        <w:rPr>
          <w:spacing w:val="-6"/>
          <w:sz w:val="20"/>
          <w:szCs w:val="20"/>
        </w:rPr>
        <w:t xml:space="preserve"> </w:t>
      </w:r>
      <w:r w:rsidRPr="003A32A4">
        <w:rPr>
          <w:sz w:val="20"/>
          <w:szCs w:val="20"/>
        </w:rPr>
        <w:t>1.2,</w:t>
      </w:r>
      <w:r w:rsidRPr="003A32A4">
        <w:rPr>
          <w:spacing w:val="-5"/>
          <w:sz w:val="20"/>
          <w:szCs w:val="20"/>
        </w:rPr>
        <w:t xml:space="preserve"> </w:t>
      </w:r>
      <w:r w:rsidRPr="003A32A4">
        <w:rPr>
          <w:sz w:val="20"/>
          <w:szCs w:val="20"/>
        </w:rPr>
        <w:t>The</w:t>
      </w:r>
      <w:r w:rsidRPr="003A32A4">
        <w:rPr>
          <w:spacing w:val="-5"/>
          <w:sz w:val="20"/>
          <w:szCs w:val="20"/>
        </w:rPr>
        <w:t xml:space="preserve"> </w:t>
      </w:r>
      <w:r w:rsidRPr="003A32A4">
        <w:rPr>
          <w:sz w:val="20"/>
          <w:szCs w:val="20"/>
        </w:rPr>
        <w:t>Office</w:t>
      </w:r>
      <w:r w:rsidRPr="003A32A4">
        <w:rPr>
          <w:spacing w:val="-6"/>
          <w:sz w:val="20"/>
          <w:szCs w:val="20"/>
        </w:rPr>
        <w:t xml:space="preserve"> </w:t>
      </w:r>
      <w:r w:rsidRPr="003A32A4">
        <w:rPr>
          <w:sz w:val="20"/>
          <w:szCs w:val="20"/>
        </w:rPr>
        <w:t>of Gas &amp; Electricity</w:t>
      </w:r>
      <w:r w:rsidRPr="003A32A4">
        <w:rPr>
          <w:spacing w:val="-4"/>
          <w:sz w:val="20"/>
          <w:szCs w:val="20"/>
        </w:rPr>
        <w:t xml:space="preserve"> </w:t>
      </w:r>
      <w:r w:rsidRPr="003A32A4">
        <w:rPr>
          <w:sz w:val="20"/>
          <w:szCs w:val="20"/>
        </w:rPr>
        <w:t>Markets.</w:t>
      </w:r>
    </w:p>
    <w:p w14:paraId="31B03E9D" w14:textId="65EE9043" w:rsidR="00255DDC" w:rsidRPr="003A32A4" w:rsidRDefault="00255DDC" w:rsidP="00BD6BFB">
      <w:pPr>
        <w:pStyle w:val="ListParagraph"/>
        <w:widowControl w:val="0"/>
        <w:numPr>
          <w:ilvl w:val="2"/>
          <w:numId w:val="20"/>
        </w:numPr>
        <w:tabs>
          <w:tab w:val="left" w:pos="1211"/>
          <w:tab w:val="left" w:pos="1212"/>
        </w:tabs>
        <w:autoSpaceDE w:val="0"/>
        <w:autoSpaceDN w:val="0"/>
        <w:spacing w:before="120" w:after="0" w:line="240" w:lineRule="auto"/>
        <w:ind w:hanging="426"/>
        <w:contextualSpacing w:val="0"/>
        <w:rPr>
          <w:sz w:val="20"/>
          <w:szCs w:val="20"/>
        </w:rPr>
      </w:pPr>
      <w:r w:rsidRPr="003A32A4">
        <w:rPr>
          <w:sz w:val="20"/>
          <w:szCs w:val="20"/>
        </w:rPr>
        <w:t>NETA Data Validation, Consistency and Defaulting Rules</w:t>
      </w:r>
      <w:r w:rsidRPr="003A32A4">
        <w:rPr>
          <w:spacing w:val="-13"/>
          <w:sz w:val="20"/>
          <w:szCs w:val="20"/>
        </w:rPr>
        <w:t xml:space="preserve"> </w:t>
      </w:r>
      <w:r w:rsidRPr="003A32A4">
        <w:rPr>
          <w:sz w:val="20"/>
          <w:szCs w:val="20"/>
        </w:rPr>
        <w:t>CT/24.12.0003.</w:t>
      </w:r>
      <w:r>
        <w:rPr>
          <w:sz w:val="20"/>
          <w:szCs w:val="20"/>
        </w:rPr>
        <w:t xml:space="preserve"> </w:t>
      </w:r>
      <w:del w:id="7" w:author="Stuart Brace (NESO)" w:date="2025-03-17T14:27:00Z" w16du:dateUtc="2025-03-17T14:27:00Z">
        <w:r w:rsidRPr="005A5A08" w:rsidDel="00624BAC">
          <w:rPr>
            <w:sz w:val="20"/>
            <w:szCs w:val="20"/>
            <w:highlight w:val="yellow"/>
          </w:rPr>
          <w:delText>June 2024</w:delText>
        </w:r>
      </w:del>
      <w:ins w:id="8" w:author="Stuart Brace (NESO)" w:date="2025-03-17T14:27:00Z" w16du:dateUtc="2025-03-17T14:27:00Z">
        <w:r w:rsidR="00624BAC">
          <w:rPr>
            <w:sz w:val="20"/>
            <w:szCs w:val="20"/>
          </w:rPr>
          <w:t>DATE</w:t>
        </w:r>
      </w:ins>
      <w:r>
        <w:rPr>
          <w:sz w:val="20"/>
          <w:szCs w:val="20"/>
        </w:rPr>
        <w:t xml:space="preserve"> Issue 10</w:t>
      </w:r>
    </w:p>
    <w:p w14:paraId="515EE6F3" w14:textId="40C94892" w:rsidR="00255DDC" w:rsidRPr="003A32A4" w:rsidRDefault="00255DDC" w:rsidP="00BD6BFB">
      <w:pPr>
        <w:pStyle w:val="ListParagraph"/>
        <w:widowControl w:val="0"/>
        <w:numPr>
          <w:ilvl w:val="2"/>
          <w:numId w:val="20"/>
        </w:numPr>
        <w:tabs>
          <w:tab w:val="left" w:pos="1211"/>
          <w:tab w:val="left" w:pos="1212"/>
        </w:tabs>
        <w:autoSpaceDE w:val="0"/>
        <w:autoSpaceDN w:val="0"/>
        <w:spacing w:before="120" w:after="0" w:line="240" w:lineRule="auto"/>
        <w:ind w:hanging="426"/>
        <w:contextualSpacing w:val="0"/>
        <w:rPr>
          <w:sz w:val="20"/>
          <w:szCs w:val="20"/>
        </w:rPr>
      </w:pPr>
      <w:r w:rsidRPr="003A32A4">
        <w:rPr>
          <w:sz w:val="20"/>
          <w:szCs w:val="20"/>
        </w:rPr>
        <w:t>EDL Message Interface Specification.</w:t>
      </w:r>
      <w:r>
        <w:rPr>
          <w:sz w:val="20"/>
          <w:szCs w:val="20"/>
        </w:rPr>
        <w:t xml:space="preserve"> </w:t>
      </w:r>
      <w:del w:id="9" w:author="Stuart Brace (NESO)" w:date="2025-03-17T14:27:00Z" w16du:dateUtc="2025-03-17T14:27:00Z">
        <w:r w:rsidRPr="005A5A08" w:rsidDel="00624BAC">
          <w:rPr>
            <w:sz w:val="20"/>
            <w:szCs w:val="20"/>
            <w:highlight w:val="yellow"/>
          </w:rPr>
          <w:delText>June 2024</w:delText>
        </w:r>
      </w:del>
      <w:ins w:id="10" w:author="Stuart Brace (NESO)" w:date="2025-03-17T14:27:00Z" w16du:dateUtc="2025-03-17T14:27:00Z">
        <w:r w:rsidR="00624BAC">
          <w:rPr>
            <w:sz w:val="20"/>
            <w:szCs w:val="20"/>
          </w:rPr>
          <w:t>DATE</w:t>
        </w:r>
      </w:ins>
      <w:r>
        <w:rPr>
          <w:sz w:val="20"/>
          <w:szCs w:val="20"/>
        </w:rPr>
        <w:t xml:space="preserve"> Issue 5</w:t>
      </w:r>
    </w:p>
    <w:p w14:paraId="40CED0EB" w14:textId="77777777" w:rsidR="00255DDC" w:rsidRDefault="00255DDC" w:rsidP="00BD6BFB">
      <w:pPr>
        <w:pStyle w:val="ListParagraph"/>
        <w:widowControl w:val="0"/>
        <w:numPr>
          <w:ilvl w:val="2"/>
          <w:numId w:val="20"/>
        </w:numPr>
        <w:tabs>
          <w:tab w:val="left" w:pos="1211"/>
          <w:tab w:val="left" w:pos="1212"/>
        </w:tabs>
        <w:autoSpaceDE w:val="0"/>
        <w:autoSpaceDN w:val="0"/>
        <w:spacing w:before="120" w:after="0" w:line="240" w:lineRule="auto"/>
        <w:ind w:hanging="426"/>
        <w:contextualSpacing w:val="0"/>
        <w:rPr>
          <w:sz w:val="20"/>
          <w:szCs w:val="20"/>
        </w:rPr>
      </w:pPr>
      <w:r w:rsidRPr="003A32A4">
        <w:rPr>
          <w:sz w:val="20"/>
          <w:szCs w:val="20"/>
        </w:rPr>
        <w:t>DISG 19 - 12 October 1999 - Information exchange with the system</w:t>
      </w:r>
      <w:r w:rsidRPr="003A32A4">
        <w:rPr>
          <w:spacing w:val="-18"/>
          <w:sz w:val="20"/>
          <w:szCs w:val="20"/>
        </w:rPr>
        <w:t xml:space="preserve"> </w:t>
      </w:r>
      <w:r w:rsidRPr="003A32A4">
        <w:rPr>
          <w:sz w:val="20"/>
          <w:szCs w:val="20"/>
        </w:rPr>
        <w:t>operator</w:t>
      </w:r>
    </w:p>
    <w:p w14:paraId="59319CA3" w14:textId="6C2D3519" w:rsidR="00255DDC" w:rsidRDefault="00255DDC" w:rsidP="00BD6BFB">
      <w:pPr>
        <w:pStyle w:val="ListParagraph"/>
        <w:widowControl w:val="0"/>
        <w:numPr>
          <w:ilvl w:val="2"/>
          <w:numId w:val="20"/>
        </w:numPr>
        <w:tabs>
          <w:tab w:val="left" w:pos="1211"/>
          <w:tab w:val="left" w:pos="1212"/>
        </w:tabs>
        <w:autoSpaceDE w:val="0"/>
        <w:autoSpaceDN w:val="0"/>
        <w:spacing w:before="120" w:after="0" w:line="240" w:lineRule="auto"/>
        <w:ind w:hanging="426"/>
        <w:contextualSpacing w:val="0"/>
        <w:rPr>
          <w:sz w:val="20"/>
          <w:szCs w:val="20"/>
        </w:rPr>
      </w:pPr>
      <w:r>
        <w:rPr>
          <w:sz w:val="20"/>
          <w:szCs w:val="20"/>
        </w:rPr>
        <w:t xml:space="preserve">EDT Submitter Guidance Note – </w:t>
      </w:r>
      <w:del w:id="11" w:author="Stuart Brace (NESO)" w:date="2025-03-17T14:27:00Z" w16du:dateUtc="2025-03-17T14:27:00Z">
        <w:r w:rsidRPr="005A5A08" w:rsidDel="00624BAC">
          <w:rPr>
            <w:sz w:val="20"/>
            <w:szCs w:val="20"/>
            <w:highlight w:val="yellow"/>
          </w:rPr>
          <w:delText>June 2024</w:delText>
        </w:r>
      </w:del>
      <w:ins w:id="12" w:author="Stuart Brace (NESO)" w:date="2025-03-17T14:27:00Z" w16du:dateUtc="2025-03-17T14:27:00Z">
        <w:r w:rsidR="00624BAC">
          <w:rPr>
            <w:sz w:val="20"/>
            <w:szCs w:val="20"/>
          </w:rPr>
          <w:t>DATE</w:t>
        </w:r>
      </w:ins>
      <w:r>
        <w:rPr>
          <w:sz w:val="20"/>
          <w:szCs w:val="20"/>
        </w:rPr>
        <w:t xml:space="preserve"> Issue 2</w:t>
      </w:r>
    </w:p>
    <w:p w14:paraId="5F530E2D" w14:textId="74049A25" w:rsidR="00255DDC" w:rsidRDefault="00255DDC" w:rsidP="00BD6BFB">
      <w:pPr>
        <w:pStyle w:val="ListParagraph"/>
        <w:widowControl w:val="0"/>
        <w:numPr>
          <w:ilvl w:val="2"/>
          <w:numId w:val="20"/>
        </w:numPr>
        <w:tabs>
          <w:tab w:val="left" w:pos="1211"/>
          <w:tab w:val="left" w:pos="1212"/>
        </w:tabs>
        <w:autoSpaceDE w:val="0"/>
        <w:autoSpaceDN w:val="0"/>
        <w:spacing w:before="120" w:after="0" w:line="240" w:lineRule="auto"/>
        <w:ind w:hanging="426"/>
        <w:contextualSpacing w:val="0"/>
        <w:rPr>
          <w:sz w:val="20"/>
          <w:szCs w:val="20"/>
        </w:rPr>
      </w:pPr>
      <w:r>
        <w:rPr>
          <w:sz w:val="20"/>
          <w:szCs w:val="20"/>
        </w:rPr>
        <w:t xml:space="preserve">Electronic Data Transfer (EDT) Exceptions Scenarios Process – </w:t>
      </w:r>
      <w:del w:id="13" w:author="Stuart Brace (NESO)" w:date="2025-03-17T14:27:00Z" w16du:dateUtc="2025-03-17T14:27:00Z">
        <w:r w:rsidRPr="00E34A78" w:rsidDel="00624BAC">
          <w:rPr>
            <w:sz w:val="20"/>
            <w:szCs w:val="20"/>
            <w:highlight w:val="yellow"/>
          </w:rPr>
          <w:delText>June 2024</w:delText>
        </w:r>
      </w:del>
      <w:ins w:id="14" w:author="Stuart Brace (NESO)" w:date="2025-03-17T14:27:00Z" w16du:dateUtc="2025-03-17T14:27:00Z">
        <w:r w:rsidR="00624BAC">
          <w:rPr>
            <w:sz w:val="20"/>
            <w:szCs w:val="20"/>
          </w:rPr>
          <w:t>DATE</w:t>
        </w:r>
      </w:ins>
      <w:r>
        <w:rPr>
          <w:sz w:val="20"/>
          <w:szCs w:val="20"/>
        </w:rPr>
        <w:t xml:space="preserve"> Issue 1</w:t>
      </w:r>
    </w:p>
    <w:p w14:paraId="6DC3D02E" w14:textId="77777777" w:rsidR="00255DDC" w:rsidRDefault="00255DDC" w:rsidP="00044829">
      <w:pPr>
        <w:pStyle w:val="Introtext"/>
        <w:rPr>
          <w:rFonts w:cstheme="minorHAnsi"/>
        </w:rPr>
      </w:pPr>
    </w:p>
    <w:p w14:paraId="0796E961" w14:textId="0F02D744" w:rsidR="00255DDC" w:rsidRDefault="00255DDC" w:rsidP="00BD6BFB">
      <w:pPr>
        <w:pStyle w:val="Heading1"/>
        <w:numPr>
          <w:ilvl w:val="0"/>
          <w:numId w:val="21"/>
        </w:numPr>
      </w:pPr>
      <w:bookmarkStart w:id="15" w:name="_Toc179362134"/>
      <w:r>
        <w:lastRenderedPageBreak/>
        <w:t>Background to EDT</w:t>
      </w:r>
      <w:bookmarkEnd w:id="15"/>
    </w:p>
    <w:p w14:paraId="6CF3CD9A" w14:textId="1498A4FA" w:rsidR="00255DDC" w:rsidRPr="00D15D35" w:rsidRDefault="00255DDC" w:rsidP="00D15D35">
      <w:pPr>
        <w:pStyle w:val="BodyText"/>
      </w:pPr>
      <w:r w:rsidRPr="00D15D35">
        <w:t xml:space="preserve">Details of which data items are transferred via EDT are given in later sections. EDT (Electronic Data Transfer) defines one of the methods by which information is transferred electronically between Trading Agent Client systems (hereafter referred to as the Client) to the </w:t>
      </w:r>
      <w:r w:rsidR="005D4BBA" w:rsidRPr="00D15D35">
        <w:t>NESO</w:t>
      </w:r>
      <w:r w:rsidRPr="00D15D35">
        <w:t xml:space="preserve"> Host server system (hereafter referred to as the Host).</w:t>
      </w:r>
    </w:p>
    <w:p w14:paraId="602376AB" w14:textId="29AAC210" w:rsidR="00255DDC" w:rsidRPr="00D15D35" w:rsidRDefault="00255DDC" w:rsidP="00D15D35">
      <w:pPr>
        <w:pStyle w:val="BodyText"/>
      </w:pPr>
      <w:r w:rsidRPr="00D15D35">
        <w:t xml:space="preserve">Data shall be held in electronic documents, the formats of which are defined in section 7. These files are then transferred to the </w:t>
      </w:r>
      <w:r w:rsidR="005D4BBA" w:rsidRPr="00D15D35">
        <w:t>NESO</w:t>
      </w:r>
      <w:r w:rsidRPr="00D15D35">
        <w:t xml:space="preserve"> host via FTP (File Transfer Protocol). The details of the file transfer protocol are further defined in the document reference 3.</w:t>
      </w:r>
    </w:p>
    <w:p w14:paraId="4B8C6359" w14:textId="77777777" w:rsidR="00255DDC" w:rsidRPr="00E34A78" w:rsidRDefault="00255DDC" w:rsidP="00255DDC">
      <w:pPr>
        <w:spacing w:before="159"/>
        <w:ind w:left="1069"/>
        <w:rPr>
          <w:i/>
          <w:sz w:val="20"/>
          <w:szCs w:val="20"/>
        </w:rPr>
      </w:pPr>
      <w:r w:rsidRPr="00E34A78">
        <w:rPr>
          <w:i/>
          <w:sz w:val="20"/>
          <w:szCs w:val="20"/>
        </w:rPr>
        <w:t>Note:</w:t>
      </w:r>
    </w:p>
    <w:p w14:paraId="63CC3661" w14:textId="77777777" w:rsidR="00255DDC" w:rsidRPr="00E34A78" w:rsidRDefault="00255DDC" w:rsidP="00255DDC">
      <w:pPr>
        <w:spacing w:before="161"/>
        <w:ind w:left="1069" w:right="1068"/>
        <w:rPr>
          <w:i/>
          <w:sz w:val="20"/>
          <w:szCs w:val="20"/>
        </w:rPr>
      </w:pPr>
      <w:r w:rsidRPr="00E34A78">
        <w:rPr>
          <w:i/>
          <w:sz w:val="20"/>
          <w:szCs w:val="20"/>
        </w:rPr>
        <w:t>The client push of submission data and pull of notification data is a marked change in the EDT process from the mechanism in place under the "Pool and Settling agreement", where the System Operator was pulling submission information from the Trading Agents machines, and pushing notification information.</w:t>
      </w:r>
    </w:p>
    <w:p w14:paraId="23633730" w14:textId="77777777" w:rsidR="00255DDC" w:rsidRDefault="00255DDC" w:rsidP="00044829">
      <w:pPr>
        <w:pStyle w:val="Introtext"/>
        <w:rPr>
          <w:rFonts w:cstheme="minorHAnsi"/>
        </w:rPr>
      </w:pPr>
    </w:p>
    <w:p w14:paraId="75BC7E3E" w14:textId="236A1ED2" w:rsidR="00255DDC" w:rsidRDefault="00255DDC" w:rsidP="00BD6BFB">
      <w:pPr>
        <w:pStyle w:val="Heading1"/>
        <w:numPr>
          <w:ilvl w:val="0"/>
          <w:numId w:val="21"/>
        </w:numPr>
      </w:pPr>
      <w:bookmarkStart w:id="16" w:name="_Toc179362135"/>
      <w:r>
        <w:t>Transfer Mechanism</w:t>
      </w:r>
      <w:bookmarkEnd w:id="16"/>
    </w:p>
    <w:p w14:paraId="45A563E9" w14:textId="39926AA0" w:rsidR="00255DDC" w:rsidRPr="00D15D35" w:rsidRDefault="00255DDC" w:rsidP="00D15D35">
      <w:pPr>
        <w:pStyle w:val="BodyText"/>
      </w:pPr>
      <w:r w:rsidRPr="00D15D35">
        <w:t xml:space="preserve">Each Trading Agent shall be issued with their own username and password (client connection) enabling them to make submissions and collect acknowledgements and failure messages via the FTP service. The sub- directory structure for each client connection shall only be visible to </w:t>
      </w:r>
      <w:r w:rsidR="005D4BBA" w:rsidRPr="00D15D35">
        <w:t>NESO</w:t>
      </w:r>
      <w:r w:rsidRPr="00D15D35">
        <w:t xml:space="preserve"> and the Trading Agent to which it was issued.</w:t>
      </w:r>
    </w:p>
    <w:p w14:paraId="74F6B975" w14:textId="77777777" w:rsidR="00255DDC" w:rsidRPr="00D15D35" w:rsidRDefault="00255DDC" w:rsidP="00D15D35">
      <w:pPr>
        <w:pStyle w:val="BodyText"/>
      </w:pPr>
      <w:r w:rsidRPr="00D15D35">
        <w:t>The directory structure visible to the client will be a submission and notification directory. Any submissions a Trading Agent wishes to make must be FTPed to the 'SUBMISSION' subdirectory. All notifications of receipt and of file errors will be posted to the 'NOTIFICATION' subdirectory.</w:t>
      </w:r>
    </w:p>
    <w:p w14:paraId="14E671A6" w14:textId="62ABC746" w:rsidR="00255DDC" w:rsidRDefault="00255DDC" w:rsidP="00044829">
      <w:pPr>
        <w:pStyle w:val="Introtext"/>
        <w:rPr>
          <w:rFonts w:cstheme="minorHAnsi"/>
        </w:rPr>
      </w:pPr>
      <w:r>
        <w:rPr>
          <w:rFonts w:cstheme="minorHAnsi"/>
          <w:noProof/>
        </w:rPr>
        <w:drawing>
          <wp:inline distT="0" distB="0" distL="0" distR="0" wp14:anchorId="3675FA0A" wp14:editId="056083C5">
            <wp:extent cx="5276850" cy="2838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2838450"/>
                    </a:xfrm>
                    <a:prstGeom prst="rect">
                      <a:avLst/>
                    </a:prstGeom>
                    <a:noFill/>
                    <a:ln>
                      <a:noFill/>
                    </a:ln>
                  </pic:spPr>
                </pic:pic>
              </a:graphicData>
            </a:graphic>
          </wp:inline>
        </w:drawing>
      </w:r>
    </w:p>
    <w:p w14:paraId="7F4FA94B" w14:textId="77777777" w:rsidR="00255DDC" w:rsidRPr="00D15D35" w:rsidRDefault="00255DDC" w:rsidP="00D15D35">
      <w:pPr>
        <w:pStyle w:val="BodyText"/>
      </w:pPr>
      <w:r w:rsidRPr="00D15D35">
        <w:t>File permissions on the Host's sub-directories will be in place. The 'SUBMISSION' directory will have write-only access permissions, as once a submission has been made, it cannot be retracted or modified. The 'NOTIFICATION' directory will have read-only restrictions applied to it.</w:t>
      </w:r>
    </w:p>
    <w:p w14:paraId="2E1EAF56" w14:textId="4F91E81F" w:rsidR="00255DDC" w:rsidRPr="00D15D35" w:rsidRDefault="00255DDC" w:rsidP="00D15D35">
      <w:pPr>
        <w:pStyle w:val="BodyText"/>
      </w:pPr>
      <w:r w:rsidRPr="00D15D35">
        <w:t xml:space="preserve">Usernames and Passwords will initially be issued by </w:t>
      </w:r>
      <w:r w:rsidR="005D4BBA" w:rsidRPr="00D15D35">
        <w:t>NESO</w:t>
      </w:r>
      <w:r w:rsidRPr="00D15D35">
        <w:t>. It may however be necessary to modify these at a later time. It is intended that after initial implementation the system will be modified such that passwords will expire after a certain time, and users will be required to supply a new password.</w:t>
      </w:r>
    </w:p>
    <w:p w14:paraId="6A395147" w14:textId="68FFE933" w:rsidR="00255DDC" w:rsidRPr="00D15D35" w:rsidRDefault="005D4BBA" w:rsidP="00D15D35">
      <w:pPr>
        <w:pStyle w:val="BodyText"/>
      </w:pPr>
      <w:r w:rsidRPr="00D15D35">
        <w:lastRenderedPageBreak/>
        <w:t>NESO</w:t>
      </w:r>
      <w:r w:rsidR="00255DDC" w:rsidRPr="00D15D35">
        <w:t xml:space="preserve"> is neither responsible for the connection between client and host systems, nor the transfer of data across it. As a consequence, </w:t>
      </w:r>
      <w:r w:rsidRPr="00D15D35">
        <w:t>NESO</w:t>
      </w:r>
      <w:r w:rsidR="00255DDC" w:rsidRPr="00D15D35">
        <w:t xml:space="preserve"> will only consider the validity of submissions once they have been successfully transferred to the </w:t>
      </w:r>
      <w:r w:rsidRPr="00D15D35">
        <w:t>NESO</w:t>
      </w:r>
      <w:r w:rsidR="00255DDC" w:rsidRPr="00D15D35">
        <w:t xml:space="preserve"> Host system. An incomplete or incorrectly named submission shall be rejected in its entirety. This is discussed in section 6. Once passed this level of checking, data will be accepted or rejected at BMU level.</w:t>
      </w:r>
    </w:p>
    <w:p w14:paraId="33F0053C" w14:textId="77777777" w:rsidR="00255DDC" w:rsidRPr="00D15D35" w:rsidRDefault="00255DDC" w:rsidP="00D15D35">
      <w:pPr>
        <w:pStyle w:val="BodyText"/>
      </w:pPr>
      <w:r w:rsidRPr="00D15D35">
        <w:t>Security issues associated with login accounts are described in reference 3.</w:t>
      </w:r>
    </w:p>
    <w:p w14:paraId="1A058C9E" w14:textId="77777777" w:rsidR="00255DDC" w:rsidRPr="00D15D35" w:rsidRDefault="00255DDC" w:rsidP="00D15D35">
      <w:pPr>
        <w:pStyle w:val="BodyText"/>
      </w:pPr>
      <w:r w:rsidRPr="00D15D35">
        <w:t>Once a file has arrived on the Host, it will be acknowledged, validated for file format and data integrity and loaded into the online system. The validation process will accept or reject data on a Balancing Mechanism Unit (BMU) basis. The details of validation rules applied are specified in reference 2.</w:t>
      </w:r>
    </w:p>
    <w:p w14:paraId="61F03741" w14:textId="77777777" w:rsidR="00255DDC" w:rsidRPr="00D15D35" w:rsidRDefault="00255DDC" w:rsidP="00D15D35">
      <w:pPr>
        <w:pStyle w:val="BodyText"/>
      </w:pPr>
      <w:r w:rsidRPr="00D15D35">
        <w:t>Any data that fails the validation process will result in a failure notification being generated, informing the Trading Agent of the nature of the fault. This message will be placed in the 'NOTIFICATION' directory.</w:t>
      </w:r>
    </w:p>
    <w:p w14:paraId="578498BF" w14:textId="37DC8927" w:rsidR="00255DDC" w:rsidRPr="00D15D35" w:rsidRDefault="00255DDC" w:rsidP="00D15D35">
      <w:pPr>
        <w:pStyle w:val="BodyText"/>
      </w:pPr>
      <w:r w:rsidRPr="00D15D35">
        <w:t xml:space="preserve">The 'SUBMISSION' sub-directory shall be emptied as submissions are read; material being archived and removed from the directory as the latest file is read. The files will remain in the 'NOTIFICATION' sub-directory for a minimum of 24 hours after their last-modified time (as indicated by the last-modified time stamp on the file) after which time they will be removed from this location. These files will also be archived by </w:t>
      </w:r>
      <w:r w:rsidR="005D4BBA" w:rsidRPr="00D15D35">
        <w:t>NESO</w:t>
      </w:r>
      <w:r w:rsidRPr="00D15D35">
        <w:t>.</w:t>
      </w:r>
    </w:p>
    <w:p w14:paraId="60BC7180" w14:textId="77777777" w:rsidR="003A4C8E" w:rsidRDefault="00255DDC" w:rsidP="00D15D35">
      <w:pPr>
        <w:pStyle w:val="BodyText"/>
      </w:pPr>
      <w:r w:rsidRPr="00D15D35">
        <w:t>Submission file formats are discussed in section 7. Notification file formats are discussed in section 9.</w:t>
      </w:r>
      <w:r>
        <w:t xml:space="preserve"> </w:t>
      </w:r>
    </w:p>
    <w:p w14:paraId="14E4B2F4" w14:textId="2EC54388" w:rsidR="00255DDC" w:rsidRPr="003A4C8E" w:rsidRDefault="00255DDC" w:rsidP="003A4C8E">
      <w:pPr>
        <w:pStyle w:val="BodyText"/>
        <w:ind w:firstLine="720"/>
        <w:rPr>
          <w:i/>
        </w:rPr>
      </w:pPr>
      <w:r w:rsidRPr="003A4C8E">
        <w:rPr>
          <w:i/>
        </w:rPr>
        <w:t>Note:</w:t>
      </w:r>
    </w:p>
    <w:p w14:paraId="24B1ECC5" w14:textId="571A3133" w:rsidR="00255DDC" w:rsidRPr="003A4C8E" w:rsidRDefault="00255DDC" w:rsidP="00255DDC">
      <w:pPr>
        <w:ind w:left="1069" w:right="1069"/>
        <w:rPr>
          <w:i/>
          <w:sz w:val="20"/>
          <w:szCs w:val="20"/>
        </w:rPr>
      </w:pPr>
      <w:r w:rsidRPr="003A4C8E">
        <w:rPr>
          <w:i/>
          <w:sz w:val="20"/>
          <w:szCs w:val="20"/>
        </w:rPr>
        <w:t xml:space="preserve">At go-live, the </w:t>
      </w:r>
      <w:r w:rsidR="005D4BBA" w:rsidRPr="003A4C8E">
        <w:rPr>
          <w:i/>
          <w:sz w:val="20"/>
          <w:szCs w:val="20"/>
        </w:rPr>
        <w:t>NESO</w:t>
      </w:r>
      <w:r w:rsidRPr="003A4C8E">
        <w:rPr>
          <w:i/>
          <w:sz w:val="20"/>
          <w:szCs w:val="20"/>
        </w:rPr>
        <w:t xml:space="preserve"> FTP server will reside on a VMS machine. The VMS operating system stores directory and files name in upper-case and hence all files down-loaded from </w:t>
      </w:r>
      <w:r w:rsidR="005D4BBA" w:rsidRPr="003A4C8E">
        <w:rPr>
          <w:i/>
          <w:sz w:val="20"/>
          <w:szCs w:val="20"/>
        </w:rPr>
        <w:t>NESO</w:t>
      </w:r>
      <w:r w:rsidRPr="003A4C8E">
        <w:rPr>
          <w:i/>
          <w:sz w:val="20"/>
          <w:szCs w:val="20"/>
        </w:rPr>
        <w:t>'s host by clients will have file names in upper- case, regardless of the case mix of the original submission file name.</w:t>
      </w:r>
    </w:p>
    <w:p w14:paraId="56AB2681" w14:textId="77777777" w:rsidR="00255DDC" w:rsidRDefault="00255DDC" w:rsidP="00044829">
      <w:pPr>
        <w:pStyle w:val="Introtext"/>
        <w:rPr>
          <w:rFonts w:cstheme="minorHAnsi"/>
        </w:rPr>
      </w:pPr>
    </w:p>
    <w:p w14:paraId="09683263" w14:textId="68CFE4CA" w:rsidR="00255DDC" w:rsidRDefault="00255DDC" w:rsidP="00BD6BFB">
      <w:pPr>
        <w:pStyle w:val="Heading1"/>
        <w:numPr>
          <w:ilvl w:val="0"/>
          <w:numId w:val="21"/>
        </w:numPr>
      </w:pPr>
      <w:bookmarkStart w:id="17" w:name="_Toc179362136"/>
      <w:r>
        <w:t>Notification Time</w:t>
      </w:r>
      <w:bookmarkEnd w:id="17"/>
    </w:p>
    <w:p w14:paraId="094CDE3B" w14:textId="77777777" w:rsidR="00255DDC" w:rsidRPr="00D15D35" w:rsidRDefault="00255DDC" w:rsidP="00D15D35">
      <w:pPr>
        <w:pStyle w:val="BodyText"/>
      </w:pPr>
      <w:r w:rsidRPr="00D15D35">
        <w:t>The System Time of the Host shall be in GMT and be kept referenced to a recognised global time base. It is this time, which shall determine gate closure for submissions.</w:t>
      </w:r>
    </w:p>
    <w:p w14:paraId="64F6346E" w14:textId="77777777" w:rsidR="00255DDC" w:rsidRPr="00D15D35" w:rsidRDefault="00255DDC" w:rsidP="00D15D35">
      <w:pPr>
        <w:pStyle w:val="BodyText"/>
      </w:pPr>
      <w:r w:rsidRPr="00D15D35">
        <w:t>Each file successfully transferred to the Host will be deemed to be a submission. The notification time of this file and hence all data contained within it shall be deemed to be the point in time that the file transfer from the Client to the Host (Upload) is completed. This is indicated by the last modified- time attribute of the file created by the operating system of the Host.</w:t>
      </w:r>
    </w:p>
    <w:p w14:paraId="5446463D" w14:textId="77777777" w:rsidR="00255DDC" w:rsidRPr="00DB3978" w:rsidRDefault="00255DDC" w:rsidP="00255DDC">
      <w:pPr>
        <w:spacing w:before="162" w:line="252" w:lineRule="exact"/>
        <w:ind w:left="1069"/>
        <w:rPr>
          <w:i/>
          <w:sz w:val="20"/>
          <w:szCs w:val="20"/>
        </w:rPr>
      </w:pPr>
      <w:r w:rsidRPr="00DB3978">
        <w:rPr>
          <w:i/>
          <w:sz w:val="20"/>
          <w:szCs w:val="20"/>
        </w:rPr>
        <w:t>Note:</w:t>
      </w:r>
    </w:p>
    <w:p w14:paraId="270169AE" w14:textId="47906934" w:rsidR="00255DDC" w:rsidRPr="00DB3978" w:rsidRDefault="00255DDC" w:rsidP="00255DDC">
      <w:pPr>
        <w:ind w:left="1069" w:right="1199"/>
        <w:rPr>
          <w:i/>
          <w:sz w:val="20"/>
          <w:szCs w:val="20"/>
        </w:rPr>
      </w:pPr>
      <w:r w:rsidRPr="00DB3978">
        <w:rPr>
          <w:i/>
          <w:sz w:val="20"/>
          <w:szCs w:val="20"/>
        </w:rPr>
        <w:t xml:space="preserve">Specific concerns relating to connection procedures for individual FTP accounts may be issued from time-to-time by </w:t>
      </w:r>
      <w:r w:rsidR="005D4BBA" w:rsidRPr="00DB3978">
        <w:rPr>
          <w:i/>
          <w:sz w:val="20"/>
          <w:szCs w:val="20"/>
        </w:rPr>
        <w:t>NESO</w:t>
      </w:r>
      <w:r w:rsidRPr="00DB3978">
        <w:rPr>
          <w:i/>
          <w:sz w:val="20"/>
          <w:szCs w:val="20"/>
        </w:rPr>
        <w:t>. Additional details are also to be found in reference 3.</w:t>
      </w:r>
    </w:p>
    <w:p w14:paraId="482606FC" w14:textId="77777777" w:rsidR="00255DDC" w:rsidRDefault="00255DDC" w:rsidP="00044829">
      <w:pPr>
        <w:pStyle w:val="Introtext"/>
        <w:rPr>
          <w:rFonts w:cstheme="minorHAnsi"/>
        </w:rPr>
      </w:pPr>
    </w:p>
    <w:p w14:paraId="146F55F2" w14:textId="0A8D45E1" w:rsidR="00255DDC" w:rsidRDefault="00255DDC" w:rsidP="00BD6BFB">
      <w:pPr>
        <w:pStyle w:val="Heading1"/>
        <w:numPr>
          <w:ilvl w:val="0"/>
          <w:numId w:val="21"/>
        </w:numPr>
      </w:pPr>
      <w:bookmarkStart w:id="18" w:name="_Toc179362137"/>
      <w:r>
        <w:t>Expected Frequency of Files</w:t>
      </w:r>
      <w:bookmarkEnd w:id="18"/>
    </w:p>
    <w:p w14:paraId="2E7D83AB" w14:textId="77777777" w:rsidR="00255DDC" w:rsidRPr="00D15D35" w:rsidRDefault="00255DDC" w:rsidP="00D15D35">
      <w:pPr>
        <w:pStyle w:val="BodyText"/>
      </w:pPr>
      <w:r w:rsidRPr="00D15D35">
        <w:t>All data will be submitted using the single file format specified below. All data types for Balancing Mechanism Units (BMUs) assigned to the Trading Agent may be included within the file.</w:t>
      </w:r>
    </w:p>
    <w:p w14:paraId="2031135C" w14:textId="77777777" w:rsidR="00255DDC" w:rsidRPr="00D15D35" w:rsidRDefault="00255DDC" w:rsidP="00D15D35">
      <w:pPr>
        <w:pStyle w:val="BodyText"/>
      </w:pPr>
      <w:r w:rsidRPr="00D15D35">
        <w:t>Data within the file will be validated on a record by record basis; full details are available in reference 2.</w:t>
      </w:r>
    </w:p>
    <w:p w14:paraId="15C07AE7" w14:textId="77777777" w:rsidR="00255DDC" w:rsidRPr="00DB3978" w:rsidRDefault="00255DDC" w:rsidP="00255DDC">
      <w:pPr>
        <w:spacing w:before="159"/>
        <w:ind w:left="1069"/>
        <w:rPr>
          <w:i/>
          <w:sz w:val="20"/>
          <w:szCs w:val="20"/>
        </w:rPr>
      </w:pPr>
      <w:r w:rsidRPr="00DB3978">
        <w:rPr>
          <w:i/>
          <w:sz w:val="20"/>
          <w:szCs w:val="20"/>
        </w:rPr>
        <w:t>Note:</w:t>
      </w:r>
    </w:p>
    <w:p w14:paraId="1437B887" w14:textId="7690DA71" w:rsidR="00255DDC" w:rsidRDefault="00255DDC" w:rsidP="00255DDC">
      <w:pPr>
        <w:spacing w:before="161"/>
        <w:ind w:left="1069" w:right="1069"/>
        <w:rPr>
          <w:i/>
          <w:sz w:val="24"/>
        </w:rPr>
      </w:pPr>
      <w:r w:rsidRPr="00DB3978">
        <w:rPr>
          <w:i/>
          <w:sz w:val="20"/>
          <w:szCs w:val="20"/>
        </w:rPr>
        <w:t xml:space="preserve">Although hypothetically there is no upper limit to the frequency with which data may be submitted or to the size of data files, it is a concern of </w:t>
      </w:r>
      <w:r w:rsidR="005D4BBA" w:rsidRPr="00DB3978">
        <w:rPr>
          <w:i/>
          <w:sz w:val="20"/>
          <w:szCs w:val="20"/>
        </w:rPr>
        <w:t>NESO</w:t>
      </w:r>
      <w:r w:rsidRPr="00DB3978">
        <w:rPr>
          <w:i/>
          <w:sz w:val="20"/>
          <w:szCs w:val="20"/>
        </w:rPr>
        <w:t xml:space="preserve"> that an error on a Client system might jeopardise the stability of the entire EDT submission system. </w:t>
      </w:r>
      <w:r w:rsidR="005D4BBA" w:rsidRPr="00DB3978">
        <w:rPr>
          <w:i/>
          <w:sz w:val="20"/>
          <w:szCs w:val="20"/>
        </w:rPr>
        <w:lastRenderedPageBreak/>
        <w:t>NESO</w:t>
      </w:r>
      <w:r w:rsidRPr="00DB3978">
        <w:rPr>
          <w:i/>
          <w:sz w:val="20"/>
          <w:szCs w:val="20"/>
        </w:rPr>
        <w:t xml:space="preserve"> is concerned that a rogue Client system might resubmit very large files at frequent intervals which has the potential of critically slowing or halting the processing of other Trading Agent's files. </w:t>
      </w:r>
      <w:r w:rsidRPr="00DB3978">
        <w:rPr>
          <w:i/>
          <w:spacing w:val="-5"/>
          <w:sz w:val="20"/>
          <w:szCs w:val="20"/>
        </w:rPr>
        <w:t xml:space="preserve">For </w:t>
      </w:r>
      <w:r w:rsidRPr="00DB3978">
        <w:rPr>
          <w:i/>
          <w:sz w:val="20"/>
          <w:szCs w:val="20"/>
        </w:rPr>
        <w:t xml:space="preserve">this reason, </w:t>
      </w:r>
      <w:r w:rsidR="005D4BBA" w:rsidRPr="00DB3978">
        <w:rPr>
          <w:i/>
          <w:sz w:val="20"/>
          <w:szCs w:val="20"/>
        </w:rPr>
        <w:t>NESO</w:t>
      </w:r>
      <w:r w:rsidRPr="00DB3978">
        <w:rPr>
          <w:i/>
          <w:sz w:val="20"/>
          <w:szCs w:val="20"/>
        </w:rPr>
        <w:t xml:space="preserve"> proposes to implement a system whereby if the frequency of submissions exceeds a defined normal rate for a sustained period, then the concerned Trading Agent's account shall be locked until they contact </w:t>
      </w:r>
      <w:r w:rsidR="005D4BBA" w:rsidRPr="00DB3978">
        <w:rPr>
          <w:i/>
          <w:sz w:val="20"/>
          <w:szCs w:val="20"/>
        </w:rPr>
        <w:t>NESO</w:t>
      </w:r>
      <w:r w:rsidRPr="00DB3978">
        <w:rPr>
          <w:i/>
          <w:sz w:val="20"/>
          <w:szCs w:val="20"/>
        </w:rPr>
        <w:t xml:space="preserve"> to resume normal service. Details of the proposed limits are discussed in reference</w:t>
      </w:r>
      <w:r w:rsidRPr="00DB3978">
        <w:rPr>
          <w:i/>
          <w:spacing w:val="-2"/>
          <w:sz w:val="20"/>
          <w:szCs w:val="20"/>
        </w:rPr>
        <w:t xml:space="preserve"> </w:t>
      </w:r>
      <w:r w:rsidRPr="00DB3978">
        <w:rPr>
          <w:i/>
          <w:sz w:val="20"/>
          <w:szCs w:val="20"/>
        </w:rPr>
        <w:t>3.</w:t>
      </w:r>
    </w:p>
    <w:p w14:paraId="6DECA472" w14:textId="77777777" w:rsidR="00255DDC" w:rsidRDefault="00255DDC" w:rsidP="00044829">
      <w:pPr>
        <w:pStyle w:val="Introtext"/>
        <w:rPr>
          <w:rFonts w:cstheme="minorHAnsi"/>
        </w:rPr>
      </w:pPr>
    </w:p>
    <w:p w14:paraId="5E5BF576" w14:textId="3C93F5A8" w:rsidR="00255DDC" w:rsidRDefault="00255DDC" w:rsidP="00BD6BFB">
      <w:pPr>
        <w:pStyle w:val="Heading1"/>
        <w:numPr>
          <w:ilvl w:val="0"/>
          <w:numId w:val="21"/>
        </w:numPr>
      </w:pPr>
      <w:bookmarkStart w:id="19" w:name="_Toc179362138"/>
      <w:r>
        <w:t>Trading Agent Submission File Naming Convention</w:t>
      </w:r>
      <w:bookmarkEnd w:id="19"/>
    </w:p>
    <w:p w14:paraId="4692544D" w14:textId="77777777" w:rsidR="00255DDC" w:rsidRPr="00D15D35" w:rsidRDefault="00255DDC" w:rsidP="00D15D35">
      <w:pPr>
        <w:pStyle w:val="BodyText"/>
      </w:pPr>
      <w:r w:rsidRPr="00D15D35">
        <w:t>Each submission file will have a file name consisting of two parts and a file extension. The file extension will be '.SBM' to indicate that the file contains submission data defined to be as follows:</w:t>
      </w:r>
    </w:p>
    <w:p w14:paraId="32455AD3" w14:textId="77777777" w:rsidR="00255DDC" w:rsidRDefault="00255DDC" w:rsidP="00044829">
      <w:pPr>
        <w:pStyle w:val="Introtext"/>
        <w:rPr>
          <w:rFonts w:cstheme="minorHAnsi"/>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1560"/>
        <w:gridCol w:w="850"/>
        <w:gridCol w:w="1844"/>
        <w:gridCol w:w="3402"/>
      </w:tblGrid>
      <w:tr w:rsidR="00255DDC" w14:paraId="71BF4F74" w14:textId="77777777" w:rsidTr="009D21DD">
        <w:trPr>
          <w:trHeight w:val="712"/>
        </w:trPr>
        <w:tc>
          <w:tcPr>
            <w:tcW w:w="1385" w:type="dxa"/>
          </w:tcPr>
          <w:p w14:paraId="6132037E" w14:textId="77777777" w:rsidR="00255DDC" w:rsidRPr="00DB3978" w:rsidRDefault="00255DDC" w:rsidP="009D21DD">
            <w:pPr>
              <w:pStyle w:val="TableParagraph"/>
              <w:spacing w:line="270" w:lineRule="exact"/>
              <w:rPr>
                <w:sz w:val="20"/>
                <w:szCs w:val="20"/>
              </w:rPr>
            </w:pPr>
            <w:r w:rsidRPr="00DB3978">
              <w:rPr>
                <w:sz w:val="20"/>
                <w:szCs w:val="20"/>
              </w:rPr>
              <w:t>Title</w:t>
            </w:r>
          </w:p>
        </w:tc>
        <w:tc>
          <w:tcPr>
            <w:tcW w:w="1560" w:type="dxa"/>
          </w:tcPr>
          <w:p w14:paraId="56BCD323" w14:textId="77777777" w:rsidR="00255DDC" w:rsidRPr="00DB3978" w:rsidRDefault="00255DDC" w:rsidP="009D21DD">
            <w:pPr>
              <w:pStyle w:val="TableParagraph"/>
              <w:spacing w:line="270" w:lineRule="exact"/>
              <w:rPr>
                <w:sz w:val="20"/>
                <w:szCs w:val="20"/>
              </w:rPr>
            </w:pPr>
            <w:r w:rsidRPr="00DB3978">
              <w:rPr>
                <w:sz w:val="20"/>
                <w:szCs w:val="20"/>
              </w:rPr>
              <w:t>Meaning</w:t>
            </w:r>
          </w:p>
        </w:tc>
        <w:tc>
          <w:tcPr>
            <w:tcW w:w="850" w:type="dxa"/>
          </w:tcPr>
          <w:p w14:paraId="24FCC1CE" w14:textId="77777777" w:rsidR="00255DDC" w:rsidRPr="00DB3978" w:rsidRDefault="00255DDC" w:rsidP="009D21DD">
            <w:pPr>
              <w:pStyle w:val="TableParagraph"/>
              <w:ind w:right="219"/>
              <w:rPr>
                <w:sz w:val="20"/>
                <w:szCs w:val="20"/>
              </w:rPr>
            </w:pPr>
            <w:r w:rsidRPr="00DB3978">
              <w:rPr>
                <w:sz w:val="20"/>
                <w:szCs w:val="20"/>
              </w:rPr>
              <w:t>Field Size</w:t>
            </w:r>
          </w:p>
        </w:tc>
        <w:tc>
          <w:tcPr>
            <w:tcW w:w="1844" w:type="dxa"/>
          </w:tcPr>
          <w:p w14:paraId="0FA3B862" w14:textId="77777777" w:rsidR="00255DDC" w:rsidRPr="00DB3978" w:rsidRDefault="00255DDC" w:rsidP="009D21DD">
            <w:pPr>
              <w:pStyle w:val="TableParagraph"/>
              <w:spacing w:line="270" w:lineRule="exact"/>
              <w:rPr>
                <w:sz w:val="20"/>
                <w:szCs w:val="20"/>
              </w:rPr>
            </w:pPr>
            <w:r w:rsidRPr="00DB3978">
              <w:rPr>
                <w:sz w:val="20"/>
                <w:szCs w:val="20"/>
              </w:rPr>
              <w:t>Field Format</w:t>
            </w:r>
          </w:p>
        </w:tc>
        <w:tc>
          <w:tcPr>
            <w:tcW w:w="3402" w:type="dxa"/>
          </w:tcPr>
          <w:p w14:paraId="16E53217" w14:textId="77777777" w:rsidR="00255DDC" w:rsidRPr="00DB3978" w:rsidRDefault="00255DDC" w:rsidP="009D21DD">
            <w:pPr>
              <w:pStyle w:val="TableParagraph"/>
              <w:spacing w:line="270" w:lineRule="exact"/>
              <w:ind w:left="106"/>
              <w:rPr>
                <w:sz w:val="20"/>
                <w:szCs w:val="20"/>
              </w:rPr>
            </w:pPr>
            <w:r w:rsidRPr="00DB3978">
              <w:rPr>
                <w:sz w:val="20"/>
                <w:szCs w:val="20"/>
              </w:rPr>
              <w:t>Comments</w:t>
            </w:r>
          </w:p>
        </w:tc>
      </w:tr>
      <w:tr w:rsidR="00255DDC" w14:paraId="0D40FAA5" w14:textId="77777777" w:rsidTr="009D21DD">
        <w:trPr>
          <w:trHeight w:val="712"/>
        </w:trPr>
        <w:tc>
          <w:tcPr>
            <w:tcW w:w="1385" w:type="dxa"/>
          </w:tcPr>
          <w:p w14:paraId="535810B2" w14:textId="77777777" w:rsidR="00255DDC" w:rsidRPr="00DB3978" w:rsidRDefault="00255DDC" w:rsidP="009D21DD">
            <w:pPr>
              <w:pStyle w:val="TableParagraph"/>
              <w:spacing w:line="270" w:lineRule="exact"/>
              <w:rPr>
                <w:sz w:val="20"/>
                <w:szCs w:val="20"/>
              </w:rPr>
            </w:pPr>
            <w:r w:rsidRPr="00DB3978">
              <w:rPr>
                <w:sz w:val="20"/>
                <w:szCs w:val="20"/>
              </w:rPr>
              <w:t>TANAME</w:t>
            </w:r>
          </w:p>
        </w:tc>
        <w:tc>
          <w:tcPr>
            <w:tcW w:w="1560" w:type="dxa"/>
          </w:tcPr>
          <w:p w14:paraId="74856ABB" w14:textId="77777777" w:rsidR="00255DDC" w:rsidRPr="00DB3978" w:rsidRDefault="00255DDC" w:rsidP="009D21DD">
            <w:pPr>
              <w:pStyle w:val="TableParagraph"/>
              <w:ind w:right="203"/>
              <w:rPr>
                <w:sz w:val="20"/>
                <w:szCs w:val="20"/>
              </w:rPr>
            </w:pPr>
            <w:r w:rsidRPr="00DB3978">
              <w:rPr>
                <w:sz w:val="20"/>
                <w:szCs w:val="20"/>
              </w:rPr>
              <w:t>Trading Agent Name</w:t>
            </w:r>
          </w:p>
        </w:tc>
        <w:tc>
          <w:tcPr>
            <w:tcW w:w="850" w:type="dxa"/>
          </w:tcPr>
          <w:p w14:paraId="3D5C819E" w14:textId="77777777" w:rsidR="00255DDC" w:rsidRPr="00DB3978" w:rsidRDefault="00255DDC" w:rsidP="009D21DD">
            <w:pPr>
              <w:pStyle w:val="TableParagraph"/>
              <w:spacing w:line="270" w:lineRule="exact"/>
              <w:ind w:left="364"/>
              <w:rPr>
                <w:sz w:val="20"/>
                <w:szCs w:val="20"/>
              </w:rPr>
            </w:pPr>
            <w:r w:rsidRPr="00DB3978">
              <w:rPr>
                <w:sz w:val="20"/>
                <w:szCs w:val="20"/>
              </w:rPr>
              <w:t>9</w:t>
            </w:r>
          </w:p>
        </w:tc>
        <w:tc>
          <w:tcPr>
            <w:tcW w:w="1844" w:type="dxa"/>
          </w:tcPr>
          <w:p w14:paraId="20E563A4" w14:textId="77777777" w:rsidR="00255DDC" w:rsidRPr="00DB3978" w:rsidRDefault="00255DDC" w:rsidP="009D21DD">
            <w:pPr>
              <w:pStyle w:val="TableParagraph"/>
              <w:spacing w:line="270" w:lineRule="exact"/>
              <w:ind w:left="140"/>
              <w:rPr>
                <w:sz w:val="20"/>
                <w:szCs w:val="20"/>
              </w:rPr>
            </w:pPr>
            <w:r w:rsidRPr="00DB3978">
              <w:rPr>
                <w:sz w:val="20"/>
                <w:szCs w:val="20"/>
              </w:rPr>
              <w:t>XXXXXXXXX</w:t>
            </w:r>
          </w:p>
        </w:tc>
        <w:tc>
          <w:tcPr>
            <w:tcW w:w="3402" w:type="dxa"/>
          </w:tcPr>
          <w:p w14:paraId="1B2C4ADF" w14:textId="77777777" w:rsidR="00255DDC" w:rsidRPr="00DB3978" w:rsidRDefault="00255DDC" w:rsidP="009D21DD">
            <w:pPr>
              <w:pStyle w:val="TableParagraph"/>
              <w:ind w:left="106" w:right="91"/>
              <w:rPr>
                <w:sz w:val="20"/>
                <w:szCs w:val="20"/>
              </w:rPr>
            </w:pPr>
            <w:r w:rsidRPr="00DB3978">
              <w:rPr>
                <w:sz w:val="20"/>
                <w:szCs w:val="20"/>
              </w:rPr>
              <w:t>name should be padded with '_' to the full field width</w:t>
            </w:r>
          </w:p>
        </w:tc>
      </w:tr>
      <w:tr w:rsidR="00255DDC" w14:paraId="00BCEC31" w14:textId="77777777" w:rsidTr="009D21DD">
        <w:trPr>
          <w:trHeight w:val="712"/>
        </w:trPr>
        <w:tc>
          <w:tcPr>
            <w:tcW w:w="1385" w:type="dxa"/>
          </w:tcPr>
          <w:p w14:paraId="10DC572C" w14:textId="77777777" w:rsidR="00255DDC" w:rsidRPr="00DB3978" w:rsidRDefault="00255DDC" w:rsidP="009D21DD">
            <w:pPr>
              <w:pStyle w:val="TableParagraph"/>
              <w:spacing w:line="268" w:lineRule="exact"/>
              <w:rPr>
                <w:sz w:val="20"/>
                <w:szCs w:val="20"/>
              </w:rPr>
            </w:pPr>
            <w:r w:rsidRPr="00DB3978">
              <w:rPr>
                <w:sz w:val="20"/>
                <w:szCs w:val="20"/>
              </w:rPr>
              <w:t>SEQNO</w:t>
            </w:r>
          </w:p>
        </w:tc>
        <w:tc>
          <w:tcPr>
            <w:tcW w:w="1560" w:type="dxa"/>
          </w:tcPr>
          <w:p w14:paraId="7008F48B" w14:textId="77777777" w:rsidR="00255DDC" w:rsidRPr="00DB3978" w:rsidRDefault="00255DDC" w:rsidP="009D21DD">
            <w:pPr>
              <w:pStyle w:val="TableParagraph"/>
              <w:spacing w:line="237" w:lineRule="auto"/>
              <w:ind w:right="503"/>
              <w:rPr>
                <w:sz w:val="20"/>
                <w:szCs w:val="20"/>
              </w:rPr>
            </w:pPr>
            <w:r w:rsidRPr="00DB3978">
              <w:rPr>
                <w:sz w:val="20"/>
                <w:szCs w:val="20"/>
              </w:rPr>
              <w:t>Sequence number</w:t>
            </w:r>
          </w:p>
        </w:tc>
        <w:tc>
          <w:tcPr>
            <w:tcW w:w="850" w:type="dxa"/>
          </w:tcPr>
          <w:p w14:paraId="229A763A" w14:textId="77777777" w:rsidR="00255DDC" w:rsidRPr="00DB3978" w:rsidRDefault="00255DDC" w:rsidP="009D21DD">
            <w:pPr>
              <w:pStyle w:val="TableParagraph"/>
              <w:spacing w:line="268" w:lineRule="exact"/>
              <w:ind w:left="364"/>
              <w:rPr>
                <w:sz w:val="20"/>
                <w:szCs w:val="20"/>
              </w:rPr>
            </w:pPr>
            <w:r w:rsidRPr="00DB3978">
              <w:rPr>
                <w:sz w:val="20"/>
                <w:szCs w:val="20"/>
              </w:rPr>
              <w:t>4</w:t>
            </w:r>
          </w:p>
        </w:tc>
        <w:tc>
          <w:tcPr>
            <w:tcW w:w="1844" w:type="dxa"/>
          </w:tcPr>
          <w:p w14:paraId="1AB6611F" w14:textId="77777777" w:rsidR="00255DDC" w:rsidRPr="00DB3978" w:rsidRDefault="00255DDC" w:rsidP="009D21DD">
            <w:pPr>
              <w:pStyle w:val="TableParagraph"/>
              <w:spacing w:line="268" w:lineRule="exact"/>
              <w:ind w:left="660" w:right="653"/>
              <w:jc w:val="center"/>
              <w:rPr>
                <w:sz w:val="20"/>
                <w:szCs w:val="20"/>
              </w:rPr>
            </w:pPr>
            <w:r w:rsidRPr="00DB3978">
              <w:rPr>
                <w:sz w:val="20"/>
                <w:szCs w:val="20"/>
              </w:rPr>
              <w:t>9999</w:t>
            </w:r>
          </w:p>
        </w:tc>
        <w:tc>
          <w:tcPr>
            <w:tcW w:w="3402" w:type="dxa"/>
          </w:tcPr>
          <w:p w14:paraId="61B891C4" w14:textId="77777777" w:rsidR="00255DDC" w:rsidRPr="00DB3978" w:rsidRDefault="00255DDC" w:rsidP="009D21DD">
            <w:pPr>
              <w:pStyle w:val="TableParagraph"/>
              <w:spacing w:line="268" w:lineRule="exact"/>
              <w:ind w:left="106"/>
              <w:rPr>
                <w:sz w:val="20"/>
                <w:szCs w:val="20"/>
              </w:rPr>
            </w:pPr>
            <w:r w:rsidRPr="00DB3978">
              <w:rPr>
                <w:sz w:val="20"/>
                <w:szCs w:val="20"/>
              </w:rPr>
              <w:t>the submission sequence number</w:t>
            </w:r>
          </w:p>
        </w:tc>
      </w:tr>
    </w:tbl>
    <w:p w14:paraId="3998B9BF" w14:textId="77777777" w:rsidR="00255DDC" w:rsidRDefault="00255DDC" w:rsidP="00044829">
      <w:pPr>
        <w:pStyle w:val="Introtext"/>
        <w:rPr>
          <w:rFonts w:cstheme="minorHAnsi"/>
        </w:rPr>
      </w:pPr>
    </w:p>
    <w:p w14:paraId="13C09A80" w14:textId="77777777" w:rsidR="00255DDC" w:rsidRDefault="00255DDC" w:rsidP="00255DDC">
      <w:pPr>
        <w:pStyle w:val="BodyText"/>
        <w:spacing w:before="90" w:line="379" w:lineRule="auto"/>
        <w:ind w:left="1657" w:right="5098" w:hanging="588"/>
      </w:pPr>
      <w:r>
        <w:t>Thus, the filename will be of the form XXXXXXXXX9999.SBM</w:t>
      </w:r>
    </w:p>
    <w:p w14:paraId="5EF3D459" w14:textId="77777777" w:rsidR="00255DDC" w:rsidRPr="00D15D35" w:rsidRDefault="00255DDC" w:rsidP="00D15D35">
      <w:pPr>
        <w:pStyle w:val="BodyText"/>
      </w:pPr>
      <w:r w:rsidRPr="00D15D35">
        <w:t>For example, for a Trading Agent the name 'TR_AGT', for which the previously submitted file sequence number was 20, the file name would be:</w:t>
      </w:r>
    </w:p>
    <w:p w14:paraId="4B264ED8" w14:textId="77777777" w:rsidR="00255DDC" w:rsidRPr="00D15D35" w:rsidRDefault="00255DDC" w:rsidP="00D15D35">
      <w:pPr>
        <w:pStyle w:val="BodyText"/>
      </w:pPr>
      <w:r w:rsidRPr="00D15D35">
        <w:t xml:space="preserve">TR_AGT </w:t>
      </w:r>
      <w:r w:rsidRPr="00D15D35">
        <w:tab/>
        <w:t>0021.SBM</w:t>
      </w:r>
    </w:p>
    <w:p w14:paraId="17AB9F9E" w14:textId="77777777" w:rsidR="00255DDC" w:rsidRPr="00D15D35" w:rsidRDefault="00255DDC" w:rsidP="00D15D35">
      <w:pPr>
        <w:pStyle w:val="BodyText"/>
      </w:pPr>
      <w:r w:rsidRPr="00D15D35">
        <w:t>The Trading Agent portion of the name must correspond with the agreed name of the submitting agent. All submission files must have an 'SBM' file type marker. If these conditions are not met, the submitted file will be rejected in its entirety.</w:t>
      </w:r>
    </w:p>
    <w:p w14:paraId="2E174080" w14:textId="77777777" w:rsidR="00255DDC" w:rsidRPr="00D15D35" w:rsidRDefault="00255DDC" w:rsidP="00D15D35">
      <w:pPr>
        <w:pStyle w:val="BodyText"/>
      </w:pPr>
      <w:r w:rsidRPr="00D15D35">
        <w:t>The submission sequence number contained within the file name must be submitted successively. Each time a file is submitted the sequence number should be incremented by one. Should a file be submitted out of sequence it will be rejected in its entirety. All subsequent out of sequence files will be rejected. Each rejection will be identified by a 'V_GEN_5' message in the rejection file. The next valid submission number will be two greater than that indicated by the 'last was {sequence}' in the above message contained in the rejection file associated with the last submission sent. Please refer to section</w:t>
      </w:r>
    </w:p>
    <w:p w14:paraId="4D1228A5" w14:textId="77777777" w:rsidR="00255DDC" w:rsidRPr="00D15D35" w:rsidRDefault="00255DDC" w:rsidP="00D15D35">
      <w:pPr>
        <w:pStyle w:val="BodyText"/>
      </w:pPr>
      <w:r w:rsidRPr="00D15D35">
        <w:t>9.3 and to reference 2 for further details on the error message formatting. Example Error message:</w:t>
      </w:r>
    </w:p>
    <w:p w14:paraId="4CAE19FB" w14:textId="77777777" w:rsidR="00255DDC" w:rsidRDefault="00255DDC" w:rsidP="00255DDC">
      <w:pPr>
        <w:spacing w:before="2"/>
        <w:ind w:left="1657"/>
        <w:rPr>
          <w:sz w:val="18"/>
        </w:rPr>
      </w:pPr>
      <w:r>
        <w:rPr>
          <w:sz w:val="18"/>
        </w:rPr>
        <w:t>&lt;!&gt;</w:t>
      </w:r>
    </w:p>
    <w:p w14:paraId="4E279C6E" w14:textId="77777777" w:rsidR="00255DDC" w:rsidRDefault="00255DDC" w:rsidP="00255DDC">
      <w:pPr>
        <w:spacing w:before="60"/>
        <w:ind w:left="1657"/>
        <w:rPr>
          <w:sz w:val="18"/>
        </w:rPr>
      </w:pPr>
      <w:r>
        <w:rPr>
          <w:sz w:val="18"/>
        </w:rPr>
        <w:t>&lt;V_GEN_5&gt;,&lt;File failed&gt;</w:t>
      </w:r>
    </w:p>
    <w:p w14:paraId="60A91787" w14:textId="77777777" w:rsidR="00255DDC" w:rsidRDefault="00255DDC" w:rsidP="00255DDC">
      <w:pPr>
        <w:spacing w:before="62"/>
        <w:ind w:left="1657"/>
        <w:rPr>
          <w:sz w:val="18"/>
        </w:rPr>
      </w:pPr>
      <w:r>
        <w:rPr>
          <w:sz w:val="18"/>
        </w:rPr>
        <w:t>File out of sequence: 2233. Last was 1236</w:t>
      </w:r>
    </w:p>
    <w:p w14:paraId="51F881A4" w14:textId="77777777" w:rsidR="00255DDC" w:rsidRDefault="00255DDC" w:rsidP="00255DDC">
      <w:pPr>
        <w:spacing w:before="59"/>
        <w:ind w:left="1657"/>
        <w:rPr>
          <w:sz w:val="18"/>
        </w:rPr>
      </w:pPr>
      <w:r>
        <w:rPr>
          <w:sz w:val="18"/>
        </w:rPr>
        <w:t>&lt;*&gt;</w:t>
      </w:r>
    </w:p>
    <w:p w14:paraId="1816B87C" w14:textId="77777777" w:rsidR="00255DDC" w:rsidRPr="00D15D35" w:rsidRDefault="00255DDC" w:rsidP="00D15D35">
      <w:pPr>
        <w:pStyle w:val="BodyText"/>
      </w:pPr>
      <w:r w:rsidRPr="00D15D35">
        <w:t xml:space="preserve">In the above example the Trading Agent has submitted a file with the sequence number 2233. The 'last was' portion of the message indicates that the last valid sequence number submitted was 1236 so that the one </w:t>
      </w:r>
      <w:r w:rsidRPr="00D15D35">
        <w:lastRenderedPageBreak/>
        <w:t>expected this time is 1237. Although submission 2233 has been rejected it has caused the expected submission counter associated with this Trading Agent on the Host to be incremented by one, hence the next file sequence number that will be accepted by the Host is now 1238.</w:t>
      </w:r>
    </w:p>
    <w:p w14:paraId="3AB01D27" w14:textId="120CCFBE" w:rsidR="00255DDC" w:rsidRPr="00D15D35" w:rsidRDefault="00255DDC" w:rsidP="00D15D35">
      <w:pPr>
        <w:pStyle w:val="BodyText"/>
      </w:pPr>
      <w:r w:rsidRPr="00D15D35">
        <w:t xml:space="preserve">The first submission made via EDT to </w:t>
      </w:r>
      <w:r w:rsidR="005D4BBA" w:rsidRPr="00D15D35">
        <w:t>NESO</w:t>
      </w:r>
      <w:r w:rsidRPr="00D15D35">
        <w:t xml:space="preserve"> by a Trading Agent should have a submission sequence number of 0001. Leading zeroes should be included to the full field width. After submission 9999 the next submission number should roll over to 0001.</w:t>
      </w:r>
    </w:p>
    <w:p w14:paraId="115B2C2D" w14:textId="77777777" w:rsidR="00255DDC" w:rsidRPr="008E5154" w:rsidRDefault="00255DDC" w:rsidP="00255DDC">
      <w:pPr>
        <w:spacing w:before="159"/>
        <w:ind w:left="1069"/>
        <w:rPr>
          <w:i/>
          <w:sz w:val="20"/>
          <w:szCs w:val="20"/>
        </w:rPr>
      </w:pPr>
      <w:r w:rsidRPr="008E5154">
        <w:rPr>
          <w:i/>
          <w:sz w:val="20"/>
          <w:szCs w:val="20"/>
        </w:rPr>
        <w:t>Note:</w:t>
      </w:r>
    </w:p>
    <w:p w14:paraId="71BA6701" w14:textId="2B63F64C" w:rsidR="00255DDC" w:rsidRPr="008E5154" w:rsidRDefault="00255DDC" w:rsidP="00255DDC">
      <w:pPr>
        <w:spacing w:before="161"/>
        <w:ind w:left="1069" w:right="1069"/>
        <w:rPr>
          <w:i/>
          <w:sz w:val="20"/>
          <w:szCs w:val="20"/>
        </w:rPr>
      </w:pPr>
      <w:r w:rsidRPr="008E5154">
        <w:rPr>
          <w:i/>
          <w:sz w:val="20"/>
          <w:szCs w:val="20"/>
        </w:rPr>
        <w:t xml:space="preserve">All nomenclature of Agents and their respective BMUs, including the 9- character field above, will be agreed between </w:t>
      </w:r>
      <w:r w:rsidR="005D4BBA" w:rsidRPr="008E5154">
        <w:rPr>
          <w:i/>
          <w:sz w:val="20"/>
          <w:szCs w:val="20"/>
        </w:rPr>
        <w:t>NESO</w:t>
      </w:r>
      <w:r w:rsidRPr="008E5154">
        <w:rPr>
          <w:i/>
          <w:sz w:val="20"/>
          <w:szCs w:val="20"/>
        </w:rPr>
        <w:t xml:space="preserve"> and the relevant Agent or their representative as part of the Agent/BMU registration process.</w:t>
      </w:r>
    </w:p>
    <w:p w14:paraId="6D98E9F9" w14:textId="77777777" w:rsidR="00255DDC" w:rsidRDefault="00255DDC" w:rsidP="00044829">
      <w:pPr>
        <w:pStyle w:val="Introtext"/>
        <w:rPr>
          <w:rFonts w:cstheme="minorHAnsi"/>
        </w:rPr>
      </w:pPr>
    </w:p>
    <w:p w14:paraId="18A71D8B" w14:textId="57B3ECF0" w:rsidR="00255DDC" w:rsidRDefault="00255DDC" w:rsidP="00BD6BFB">
      <w:pPr>
        <w:pStyle w:val="Heading1"/>
        <w:numPr>
          <w:ilvl w:val="0"/>
          <w:numId w:val="21"/>
        </w:numPr>
      </w:pPr>
      <w:bookmarkStart w:id="20" w:name="_Toc179362139"/>
      <w:r>
        <w:t>Submission File Format</w:t>
      </w:r>
      <w:bookmarkEnd w:id="20"/>
    </w:p>
    <w:p w14:paraId="60FFE768" w14:textId="77777777" w:rsidR="00255DDC" w:rsidRPr="00D15D35" w:rsidRDefault="00255DDC" w:rsidP="00D15D35">
      <w:pPr>
        <w:pStyle w:val="BodyText"/>
      </w:pPr>
      <w:r w:rsidRPr="00D15D35">
        <w:t>Submissions for each Trading Agent will be made in Comma Separated Value (CSV) text formatted files. Each submission file will consist of one or more records, with each record being a single line of text. The end of the file will be indicated by the text string '&lt;EOF&gt;'.</w:t>
      </w:r>
    </w:p>
    <w:p w14:paraId="545D6855" w14:textId="77777777" w:rsidR="00255DDC" w:rsidRPr="00D15D35" w:rsidRDefault="00255DDC" w:rsidP="00D15D35">
      <w:pPr>
        <w:pStyle w:val="BodyText"/>
      </w:pPr>
      <w:r w:rsidRPr="00D15D35">
        <w:t>Each record will consist of a number of fields, each separated by a comma. Each record will include a record header consisting of the same initial fields, as shown in section 7.1. The remainder of each record will contain data according to the data record type included in the record header, as defined in section 7.2.</w:t>
      </w:r>
    </w:p>
    <w:p w14:paraId="1E785FC5" w14:textId="77777777" w:rsidR="00255DDC" w:rsidRPr="00D15D35" w:rsidRDefault="00255DDC" w:rsidP="00D15D35">
      <w:pPr>
        <w:pStyle w:val="BodyText"/>
      </w:pPr>
      <w:r w:rsidRPr="00D15D35">
        <w:t>Any records that start with an asterisk ('*') will be ignored, thereby allowing comments to be included in submission files.</w:t>
      </w:r>
    </w:p>
    <w:p w14:paraId="0AFEC8B5" w14:textId="77777777" w:rsidR="00255DDC" w:rsidRPr="00D15D35" w:rsidRDefault="00255DDC" w:rsidP="00D15D35">
      <w:pPr>
        <w:pStyle w:val="BodyText"/>
      </w:pPr>
      <w:r w:rsidRPr="00D15D35">
        <w:t>All times must be a whole number of minutes.</w:t>
      </w:r>
    </w:p>
    <w:p w14:paraId="6B668DCF" w14:textId="77777777" w:rsidR="00255DDC" w:rsidRPr="00D15D35" w:rsidRDefault="00255DDC" w:rsidP="00D15D35">
      <w:pPr>
        <w:pStyle w:val="BodyText"/>
      </w:pPr>
      <w:r w:rsidRPr="00D15D35">
        <w:t>Sample submission data files are shown in the appendices.</w:t>
      </w:r>
    </w:p>
    <w:p w14:paraId="585B3808" w14:textId="77777777" w:rsidR="00255DDC" w:rsidRPr="00D15D35" w:rsidRDefault="00255DDC" w:rsidP="00D15D35">
      <w:pPr>
        <w:pStyle w:val="BodyText"/>
      </w:pPr>
      <w:r w:rsidRPr="00D15D35">
        <w:t>In the table definitions, the following field format conventions are used: Time format: [CCYY-MM-DD hh:mm]</w:t>
      </w:r>
    </w:p>
    <w:p w14:paraId="3E81723C" w14:textId="77777777" w:rsidR="00255DDC" w:rsidRPr="00D15D35" w:rsidRDefault="00255DDC" w:rsidP="00D15D35">
      <w:pPr>
        <w:pStyle w:val="BodyText"/>
      </w:pPr>
      <w:r w:rsidRPr="00D15D35">
        <w:t>where the following definitions apply:</w:t>
      </w:r>
    </w:p>
    <w:p w14:paraId="07082DC9" w14:textId="77777777" w:rsidR="00255DDC" w:rsidRDefault="00255DDC" w:rsidP="00255DDC">
      <w:pPr>
        <w:pStyle w:val="BodyText"/>
        <w:tabs>
          <w:tab w:val="left" w:pos="2377"/>
        </w:tabs>
        <w:spacing w:before="161"/>
        <w:ind w:left="1069"/>
      </w:pPr>
      <w:r>
        <w:t>CCYY</w:t>
      </w:r>
      <w:r>
        <w:tab/>
        <w:t>year</w:t>
      </w:r>
      <w:r>
        <w:rPr>
          <w:spacing w:val="-2"/>
        </w:rPr>
        <w:t xml:space="preserve"> </w:t>
      </w:r>
      <w:r>
        <w:t>(numeric)</w:t>
      </w:r>
    </w:p>
    <w:p w14:paraId="5FD11E28" w14:textId="77777777" w:rsidR="00255DDC" w:rsidRDefault="00255DDC" w:rsidP="00255DDC">
      <w:pPr>
        <w:pStyle w:val="BodyText"/>
        <w:tabs>
          <w:tab w:val="left" w:pos="2377"/>
        </w:tabs>
        <w:ind w:left="1069"/>
      </w:pPr>
      <w:r>
        <w:t>MM</w:t>
      </w:r>
      <w:r>
        <w:tab/>
        <w:t>month</w:t>
      </w:r>
      <w:r>
        <w:rPr>
          <w:spacing w:val="-2"/>
        </w:rPr>
        <w:t xml:space="preserve"> </w:t>
      </w:r>
      <w:r>
        <w:t>(numeric)</w:t>
      </w:r>
    </w:p>
    <w:p w14:paraId="747ECFD3" w14:textId="77777777" w:rsidR="00255DDC" w:rsidRDefault="00255DDC" w:rsidP="00255DDC">
      <w:pPr>
        <w:pStyle w:val="BodyText"/>
        <w:tabs>
          <w:tab w:val="left" w:pos="2377"/>
        </w:tabs>
        <w:ind w:left="1069"/>
      </w:pPr>
      <w:r>
        <w:t>DD</w:t>
      </w:r>
      <w:r>
        <w:tab/>
        <w:t>day</w:t>
      </w:r>
      <w:r>
        <w:rPr>
          <w:spacing w:val="1"/>
        </w:rPr>
        <w:t xml:space="preserve"> </w:t>
      </w:r>
      <w:r>
        <w:t>(numeric)</w:t>
      </w:r>
    </w:p>
    <w:p w14:paraId="3FF7D60D" w14:textId="77777777" w:rsidR="00255DDC" w:rsidRDefault="00255DDC" w:rsidP="00255DDC">
      <w:pPr>
        <w:pStyle w:val="BodyText"/>
        <w:tabs>
          <w:tab w:val="left" w:pos="2377"/>
        </w:tabs>
        <w:ind w:left="1069" w:right="2975" w:firstLine="1308"/>
      </w:pPr>
      <w:r>
        <w:t xml:space="preserve">a single space separator between date and </w:t>
      </w:r>
      <w:r>
        <w:rPr>
          <w:spacing w:val="-5"/>
        </w:rPr>
        <w:t xml:space="preserve">time </w:t>
      </w:r>
      <w:r>
        <w:t>hh</w:t>
      </w:r>
      <w:r>
        <w:tab/>
        <w:t>hours</w:t>
      </w:r>
    </w:p>
    <w:p w14:paraId="21DB8911" w14:textId="77777777" w:rsidR="00255DDC" w:rsidRDefault="00255DDC" w:rsidP="00255DDC">
      <w:pPr>
        <w:pStyle w:val="BodyText"/>
        <w:tabs>
          <w:tab w:val="left" w:pos="2377"/>
        </w:tabs>
        <w:ind w:left="1069"/>
      </w:pPr>
      <w:r>
        <w:t>mm</w:t>
      </w:r>
      <w:r>
        <w:tab/>
        <w:t>minutes</w:t>
      </w:r>
    </w:p>
    <w:p w14:paraId="7E260A91" w14:textId="77777777" w:rsidR="00255DDC" w:rsidRPr="008E5154" w:rsidRDefault="00255DDC" w:rsidP="00255DDC">
      <w:pPr>
        <w:spacing w:before="158"/>
        <w:ind w:left="1069"/>
        <w:rPr>
          <w:i/>
          <w:sz w:val="20"/>
          <w:szCs w:val="20"/>
        </w:rPr>
      </w:pPr>
      <w:r w:rsidRPr="008E5154">
        <w:rPr>
          <w:i/>
          <w:sz w:val="20"/>
          <w:szCs w:val="20"/>
        </w:rPr>
        <w:t>Note:</w:t>
      </w:r>
    </w:p>
    <w:p w14:paraId="14706220" w14:textId="726DCF75" w:rsidR="00255DDC" w:rsidRPr="008E5154" w:rsidRDefault="00255DDC" w:rsidP="00255DDC">
      <w:pPr>
        <w:spacing w:before="161"/>
        <w:ind w:left="1069" w:right="1199"/>
        <w:rPr>
          <w:i/>
          <w:sz w:val="20"/>
          <w:szCs w:val="20"/>
        </w:rPr>
      </w:pPr>
      <w:r w:rsidRPr="008E5154">
        <w:rPr>
          <w:i/>
          <w:sz w:val="20"/>
          <w:szCs w:val="20"/>
        </w:rPr>
        <w:t xml:space="preserve">Whilst all data handling is automatic, </w:t>
      </w:r>
      <w:r w:rsidR="005D4BBA" w:rsidRPr="008E5154">
        <w:rPr>
          <w:i/>
          <w:sz w:val="20"/>
          <w:szCs w:val="20"/>
        </w:rPr>
        <w:t>NESO</w:t>
      </w:r>
      <w:r w:rsidRPr="008E5154">
        <w:rPr>
          <w:i/>
          <w:sz w:val="20"/>
          <w:szCs w:val="20"/>
        </w:rPr>
        <w:t xml:space="preserve"> has aimed at a format which is as legible as possible.</w:t>
      </w:r>
    </w:p>
    <w:p w14:paraId="36712C6F" w14:textId="77777777" w:rsidR="00255DDC" w:rsidRPr="008E5154" w:rsidRDefault="00255DDC" w:rsidP="00255DDC">
      <w:pPr>
        <w:spacing w:before="161"/>
        <w:ind w:left="1069" w:right="1069"/>
        <w:rPr>
          <w:i/>
          <w:sz w:val="20"/>
          <w:szCs w:val="20"/>
        </w:rPr>
      </w:pPr>
      <w:r w:rsidRPr="008E5154">
        <w:rPr>
          <w:i/>
          <w:sz w:val="20"/>
          <w:szCs w:val="20"/>
        </w:rPr>
        <w:t>Additional white space either side of fields is permitted. The only restriction on white space being on the internal space in the date/time field separating the date</w:t>
      </w:r>
      <w:r w:rsidRPr="008E5154">
        <w:rPr>
          <w:i/>
          <w:spacing w:val="-4"/>
          <w:sz w:val="20"/>
          <w:szCs w:val="20"/>
        </w:rPr>
        <w:t xml:space="preserve"> </w:t>
      </w:r>
      <w:r w:rsidRPr="008E5154">
        <w:rPr>
          <w:i/>
          <w:sz w:val="20"/>
          <w:szCs w:val="20"/>
        </w:rPr>
        <w:t>and</w:t>
      </w:r>
      <w:r w:rsidRPr="008E5154">
        <w:rPr>
          <w:i/>
          <w:spacing w:val="-4"/>
          <w:sz w:val="20"/>
          <w:szCs w:val="20"/>
        </w:rPr>
        <w:t xml:space="preserve"> </w:t>
      </w:r>
      <w:r w:rsidRPr="008E5154">
        <w:rPr>
          <w:i/>
          <w:sz w:val="20"/>
          <w:szCs w:val="20"/>
        </w:rPr>
        <w:t>time</w:t>
      </w:r>
      <w:r w:rsidRPr="008E5154">
        <w:rPr>
          <w:i/>
          <w:spacing w:val="-4"/>
          <w:sz w:val="20"/>
          <w:szCs w:val="20"/>
        </w:rPr>
        <w:t xml:space="preserve"> </w:t>
      </w:r>
      <w:r w:rsidRPr="008E5154">
        <w:rPr>
          <w:i/>
          <w:sz w:val="20"/>
          <w:szCs w:val="20"/>
        </w:rPr>
        <w:t>portions,</w:t>
      </w:r>
      <w:r w:rsidRPr="008E5154">
        <w:rPr>
          <w:i/>
          <w:spacing w:val="-4"/>
          <w:sz w:val="20"/>
          <w:szCs w:val="20"/>
        </w:rPr>
        <w:t xml:space="preserve"> </w:t>
      </w:r>
      <w:r w:rsidRPr="008E5154">
        <w:rPr>
          <w:i/>
          <w:sz w:val="20"/>
          <w:szCs w:val="20"/>
        </w:rPr>
        <w:t>where</w:t>
      </w:r>
      <w:r w:rsidRPr="008E5154">
        <w:rPr>
          <w:i/>
          <w:spacing w:val="-4"/>
          <w:sz w:val="20"/>
          <w:szCs w:val="20"/>
        </w:rPr>
        <w:t xml:space="preserve"> </w:t>
      </w:r>
      <w:r w:rsidRPr="008E5154">
        <w:rPr>
          <w:i/>
          <w:sz w:val="20"/>
          <w:szCs w:val="20"/>
        </w:rPr>
        <w:t>only</w:t>
      </w:r>
      <w:r w:rsidRPr="008E5154">
        <w:rPr>
          <w:i/>
          <w:spacing w:val="-3"/>
          <w:sz w:val="20"/>
          <w:szCs w:val="20"/>
        </w:rPr>
        <w:t xml:space="preserve"> </w:t>
      </w:r>
      <w:r w:rsidRPr="008E5154">
        <w:rPr>
          <w:i/>
          <w:sz w:val="20"/>
          <w:szCs w:val="20"/>
        </w:rPr>
        <w:t>a</w:t>
      </w:r>
      <w:r w:rsidRPr="008E5154">
        <w:rPr>
          <w:i/>
          <w:spacing w:val="-4"/>
          <w:sz w:val="20"/>
          <w:szCs w:val="20"/>
        </w:rPr>
        <w:t xml:space="preserve"> </w:t>
      </w:r>
      <w:r w:rsidRPr="008E5154">
        <w:rPr>
          <w:i/>
          <w:sz w:val="20"/>
          <w:szCs w:val="20"/>
        </w:rPr>
        <w:t>single</w:t>
      </w:r>
      <w:r w:rsidRPr="008E5154">
        <w:rPr>
          <w:i/>
          <w:spacing w:val="-4"/>
          <w:sz w:val="20"/>
          <w:szCs w:val="20"/>
        </w:rPr>
        <w:t xml:space="preserve"> </w:t>
      </w:r>
      <w:r w:rsidRPr="008E5154">
        <w:rPr>
          <w:i/>
          <w:sz w:val="20"/>
          <w:szCs w:val="20"/>
        </w:rPr>
        <w:t>space</w:t>
      </w:r>
      <w:r w:rsidRPr="008E5154">
        <w:rPr>
          <w:i/>
          <w:spacing w:val="-4"/>
          <w:sz w:val="20"/>
          <w:szCs w:val="20"/>
        </w:rPr>
        <w:t xml:space="preserve"> </w:t>
      </w:r>
      <w:r w:rsidRPr="008E5154">
        <w:rPr>
          <w:i/>
          <w:sz w:val="20"/>
          <w:szCs w:val="20"/>
        </w:rPr>
        <w:t>character</w:t>
      </w:r>
      <w:r w:rsidRPr="008E5154">
        <w:rPr>
          <w:i/>
          <w:spacing w:val="-4"/>
          <w:sz w:val="20"/>
          <w:szCs w:val="20"/>
        </w:rPr>
        <w:t xml:space="preserve"> </w:t>
      </w:r>
      <w:r w:rsidRPr="008E5154">
        <w:rPr>
          <w:i/>
          <w:sz w:val="20"/>
          <w:szCs w:val="20"/>
        </w:rPr>
        <w:t>must</w:t>
      </w:r>
      <w:r w:rsidRPr="008E5154">
        <w:rPr>
          <w:i/>
          <w:spacing w:val="-4"/>
          <w:sz w:val="20"/>
          <w:szCs w:val="20"/>
        </w:rPr>
        <w:t xml:space="preserve"> </w:t>
      </w:r>
      <w:r w:rsidRPr="008E5154">
        <w:rPr>
          <w:i/>
          <w:sz w:val="20"/>
          <w:szCs w:val="20"/>
        </w:rPr>
        <w:t>be</w:t>
      </w:r>
      <w:r w:rsidRPr="008E5154">
        <w:rPr>
          <w:i/>
          <w:spacing w:val="-3"/>
          <w:sz w:val="20"/>
          <w:szCs w:val="20"/>
        </w:rPr>
        <w:t xml:space="preserve"> </w:t>
      </w:r>
      <w:r w:rsidRPr="008E5154">
        <w:rPr>
          <w:i/>
          <w:sz w:val="20"/>
          <w:szCs w:val="20"/>
        </w:rPr>
        <w:t>present.</w:t>
      </w:r>
    </w:p>
    <w:p w14:paraId="2EC26AC1" w14:textId="77777777" w:rsidR="00255DDC" w:rsidRPr="008E5154" w:rsidRDefault="00255DDC" w:rsidP="00255DDC">
      <w:pPr>
        <w:spacing w:before="163" w:line="237" w:lineRule="auto"/>
        <w:ind w:left="1069" w:right="1069"/>
        <w:rPr>
          <w:i/>
          <w:sz w:val="20"/>
          <w:szCs w:val="20"/>
        </w:rPr>
      </w:pPr>
      <w:r w:rsidRPr="008E5154">
        <w:rPr>
          <w:i/>
          <w:sz w:val="20"/>
          <w:szCs w:val="20"/>
        </w:rPr>
        <w:t>Blank lines present in the submission file prior to the '&lt;EOF&gt;' string will be treated as a formatting error, and the file will be rejected in its entirety.</w:t>
      </w:r>
    </w:p>
    <w:p w14:paraId="01B4872F" w14:textId="77777777" w:rsidR="00255DDC" w:rsidRDefault="00255DDC" w:rsidP="00044829">
      <w:pPr>
        <w:pStyle w:val="Introtext"/>
        <w:rPr>
          <w:rFonts w:cstheme="minorHAnsi"/>
        </w:rPr>
      </w:pPr>
    </w:p>
    <w:p w14:paraId="0968C14C" w14:textId="186DBF4B" w:rsidR="00255DDC" w:rsidRDefault="00255DDC" w:rsidP="00BD6BFB">
      <w:pPr>
        <w:pStyle w:val="Heading2"/>
        <w:numPr>
          <w:ilvl w:val="1"/>
          <w:numId w:val="21"/>
        </w:numPr>
      </w:pPr>
      <w:bookmarkStart w:id="21" w:name="_Toc179362140"/>
      <w:r>
        <w:lastRenderedPageBreak/>
        <w:t>Submissions File Format – Record Header</w:t>
      </w:r>
      <w:bookmarkEnd w:id="21"/>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1135"/>
        <w:gridCol w:w="1416"/>
        <w:gridCol w:w="708"/>
        <w:gridCol w:w="4255"/>
      </w:tblGrid>
      <w:tr w:rsidR="00255DDC" w14:paraId="78EA4E63" w14:textId="77777777" w:rsidTr="009D21DD">
        <w:trPr>
          <w:trHeight w:val="318"/>
        </w:trPr>
        <w:tc>
          <w:tcPr>
            <w:tcW w:w="2093" w:type="dxa"/>
          </w:tcPr>
          <w:p w14:paraId="3F97674E" w14:textId="77777777" w:rsidR="00255DDC" w:rsidRDefault="00255DDC" w:rsidP="009D21DD">
            <w:pPr>
              <w:pStyle w:val="TableParagraph"/>
              <w:rPr>
                <w:b/>
                <w:sz w:val="20"/>
              </w:rPr>
            </w:pPr>
            <w:r>
              <w:rPr>
                <w:b/>
                <w:sz w:val="20"/>
              </w:rPr>
              <w:t>Field</w:t>
            </w:r>
          </w:p>
        </w:tc>
        <w:tc>
          <w:tcPr>
            <w:tcW w:w="1135" w:type="dxa"/>
          </w:tcPr>
          <w:p w14:paraId="2E62F5C7" w14:textId="77777777" w:rsidR="00255DDC" w:rsidRDefault="00255DDC" w:rsidP="009D21DD">
            <w:pPr>
              <w:pStyle w:val="TableParagraph"/>
              <w:rPr>
                <w:b/>
                <w:sz w:val="20"/>
              </w:rPr>
            </w:pPr>
            <w:r>
              <w:rPr>
                <w:b/>
                <w:sz w:val="20"/>
              </w:rPr>
              <w:t>Acronym</w:t>
            </w:r>
          </w:p>
        </w:tc>
        <w:tc>
          <w:tcPr>
            <w:tcW w:w="1416" w:type="dxa"/>
          </w:tcPr>
          <w:p w14:paraId="257B8FFD" w14:textId="77777777" w:rsidR="00255DDC" w:rsidRDefault="00255DDC" w:rsidP="009D21DD">
            <w:pPr>
              <w:pStyle w:val="TableParagraph"/>
              <w:rPr>
                <w:b/>
                <w:sz w:val="20"/>
              </w:rPr>
            </w:pPr>
            <w:r>
              <w:rPr>
                <w:b/>
                <w:sz w:val="20"/>
              </w:rPr>
              <w:t>Format</w:t>
            </w:r>
          </w:p>
        </w:tc>
        <w:tc>
          <w:tcPr>
            <w:tcW w:w="708" w:type="dxa"/>
          </w:tcPr>
          <w:p w14:paraId="104F9556" w14:textId="77777777" w:rsidR="00255DDC" w:rsidRDefault="00255DDC" w:rsidP="009D21DD">
            <w:pPr>
              <w:pStyle w:val="TableParagraph"/>
              <w:rPr>
                <w:b/>
                <w:sz w:val="20"/>
              </w:rPr>
            </w:pPr>
            <w:r>
              <w:rPr>
                <w:b/>
                <w:sz w:val="20"/>
              </w:rPr>
              <w:t>Units</w:t>
            </w:r>
          </w:p>
        </w:tc>
        <w:tc>
          <w:tcPr>
            <w:tcW w:w="4255" w:type="dxa"/>
          </w:tcPr>
          <w:p w14:paraId="5820AF1A" w14:textId="77777777" w:rsidR="00255DDC" w:rsidRDefault="00255DDC" w:rsidP="009D21DD">
            <w:pPr>
              <w:pStyle w:val="TableParagraph"/>
              <w:rPr>
                <w:b/>
                <w:sz w:val="20"/>
              </w:rPr>
            </w:pPr>
            <w:r>
              <w:rPr>
                <w:b/>
                <w:sz w:val="20"/>
              </w:rPr>
              <w:t>Comments</w:t>
            </w:r>
          </w:p>
        </w:tc>
      </w:tr>
      <w:tr w:rsidR="00255DDC" w14:paraId="239447B4" w14:textId="77777777" w:rsidTr="009D21DD">
        <w:trPr>
          <w:trHeight w:val="4549"/>
        </w:trPr>
        <w:tc>
          <w:tcPr>
            <w:tcW w:w="2093" w:type="dxa"/>
          </w:tcPr>
          <w:p w14:paraId="4FCE12EA" w14:textId="77777777" w:rsidR="00255DDC" w:rsidRDefault="00255DDC" w:rsidP="009D21DD">
            <w:pPr>
              <w:pStyle w:val="TableParagraph"/>
              <w:spacing w:line="223" w:lineRule="exact"/>
              <w:rPr>
                <w:sz w:val="20"/>
              </w:rPr>
            </w:pPr>
            <w:r>
              <w:rPr>
                <w:sz w:val="20"/>
              </w:rPr>
              <w:t>Data Record Type</w:t>
            </w:r>
          </w:p>
        </w:tc>
        <w:tc>
          <w:tcPr>
            <w:tcW w:w="1135" w:type="dxa"/>
          </w:tcPr>
          <w:p w14:paraId="2FB88B07" w14:textId="77777777" w:rsidR="00255DDC" w:rsidRDefault="00255DDC" w:rsidP="009D21DD">
            <w:pPr>
              <w:pStyle w:val="TableParagraph"/>
              <w:spacing w:line="223" w:lineRule="exact"/>
              <w:rPr>
                <w:sz w:val="20"/>
              </w:rPr>
            </w:pPr>
            <w:r>
              <w:rPr>
                <w:w w:val="99"/>
                <w:sz w:val="20"/>
              </w:rPr>
              <w:t>-</w:t>
            </w:r>
          </w:p>
        </w:tc>
        <w:tc>
          <w:tcPr>
            <w:tcW w:w="1416" w:type="dxa"/>
          </w:tcPr>
          <w:p w14:paraId="55BA5439" w14:textId="77777777" w:rsidR="00255DDC" w:rsidRDefault="00255DDC" w:rsidP="009D21DD">
            <w:pPr>
              <w:pStyle w:val="TableParagraph"/>
              <w:spacing w:line="223" w:lineRule="exact"/>
              <w:rPr>
                <w:sz w:val="20"/>
              </w:rPr>
            </w:pPr>
            <w:r>
              <w:rPr>
                <w:sz w:val="20"/>
              </w:rPr>
              <w:t>Alphanumeric</w:t>
            </w:r>
          </w:p>
        </w:tc>
        <w:tc>
          <w:tcPr>
            <w:tcW w:w="708" w:type="dxa"/>
          </w:tcPr>
          <w:p w14:paraId="683DEFE3" w14:textId="77777777" w:rsidR="00255DDC" w:rsidRDefault="00255DDC" w:rsidP="009D21DD">
            <w:pPr>
              <w:pStyle w:val="TableParagraph"/>
              <w:spacing w:line="223" w:lineRule="exact"/>
              <w:rPr>
                <w:sz w:val="20"/>
              </w:rPr>
            </w:pPr>
            <w:r>
              <w:rPr>
                <w:w w:val="99"/>
                <w:sz w:val="20"/>
              </w:rPr>
              <w:t>-</w:t>
            </w:r>
          </w:p>
        </w:tc>
        <w:tc>
          <w:tcPr>
            <w:tcW w:w="4255" w:type="dxa"/>
          </w:tcPr>
          <w:p w14:paraId="2B28C7DC" w14:textId="77777777" w:rsidR="00255DDC" w:rsidRDefault="00255DDC" w:rsidP="009D21DD">
            <w:pPr>
              <w:pStyle w:val="TableParagraph"/>
              <w:spacing w:line="223" w:lineRule="exact"/>
              <w:rPr>
                <w:sz w:val="20"/>
              </w:rPr>
            </w:pPr>
            <w:r>
              <w:rPr>
                <w:sz w:val="20"/>
              </w:rPr>
              <w:t>Up to 4 Characters</w:t>
            </w:r>
          </w:p>
          <w:p w14:paraId="56880814" w14:textId="77777777" w:rsidR="00255DDC" w:rsidRDefault="00255DDC" w:rsidP="009D21DD">
            <w:pPr>
              <w:pStyle w:val="TableParagraph"/>
              <w:tabs>
                <w:tab w:val="left" w:pos="1547"/>
              </w:tabs>
              <w:spacing w:before="91"/>
              <w:rPr>
                <w:sz w:val="20"/>
              </w:rPr>
            </w:pPr>
            <w:r>
              <w:rPr>
                <w:sz w:val="20"/>
              </w:rPr>
              <w:t>One</w:t>
            </w:r>
            <w:r>
              <w:rPr>
                <w:spacing w:val="-1"/>
                <w:sz w:val="20"/>
              </w:rPr>
              <w:t xml:space="preserve"> </w:t>
            </w:r>
            <w:r>
              <w:rPr>
                <w:sz w:val="20"/>
              </w:rPr>
              <w:t xml:space="preserve">of  </w:t>
            </w:r>
            <w:r>
              <w:rPr>
                <w:spacing w:val="20"/>
                <w:sz w:val="20"/>
              </w:rPr>
              <w:t xml:space="preserve"> </w:t>
            </w:r>
            <w:r>
              <w:rPr>
                <w:sz w:val="20"/>
              </w:rPr>
              <w:t>PN</w:t>
            </w:r>
            <w:r>
              <w:rPr>
                <w:sz w:val="20"/>
              </w:rPr>
              <w:tab/>
              <w:t>Physical</w:t>
            </w:r>
            <w:r>
              <w:rPr>
                <w:spacing w:val="-1"/>
                <w:sz w:val="20"/>
              </w:rPr>
              <w:t xml:space="preserve"> </w:t>
            </w:r>
            <w:r>
              <w:rPr>
                <w:sz w:val="20"/>
              </w:rPr>
              <w:t>Notification</w:t>
            </w:r>
          </w:p>
          <w:p w14:paraId="3BAADA35" w14:textId="77777777" w:rsidR="00255DDC" w:rsidRDefault="00255DDC" w:rsidP="009D21DD">
            <w:pPr>
              <w:pStyle w:val="TableParagraph"/>
              <w:tabs>
                <w:tab w:val="left" w:pos="1547"/>
              </w:tabs>
              <w:spacing w:before="1"/>
              <w:ind w:left="827" w:right="151"/>
              <w:rPr>
                <w:sz w:val="20"/>
              </w:rPr>
            </w:pPr>
            <w:r>
              <w:rPr>
                <w:sz w:val="20"/>
              </w:rPr>
              <w:t>QPN</w:t>
            </w:r>
            <w:r>
              <w:rPr>
                <w:sz w:val="20"/>
              </w:rPr>
              <w:tab/>
              <w:t>Quiescent Physical Notification BOD</w:t>
            </w:r>
            <w:r>
              <w:rPr>
                <w:sz w:val="20"/>
              </w:rPr>
              <w:tab/>
              <w:t>Bid-Offer</w:t>
            </w:r>
            <w:r>
              <w:rPr>
                <w:spacing w:val="-1"/>
                <w:sz w:val="20"/>
              </w:rPr>
              <w:t xml:space="preserve"> </w:t>
            </w:r>
            <w:r>
              <w:rPr>
                <w:sz w:val="20"/>
              </w:rPr>
              <w:t>Data</w:t>
            </w:r>
          </w:p>
          <w:p w14:paraId="2481EF29" w14:textId="77777777" w:rsidR="00255DDC" w:rsidRDefault="00255DDC" w:rsidP="009D21DD">
            <w:pPr>
              <w:pStyle w:val="TableParagraph"/>
              <w:tabs>
                <w:tab w:val="left" w:pos="1547"/>
              </w:tabs>
              <w:spacing w:before="1"/>
              <w:ind w:left="827" w:right="734"/>
              <w:rPr>
                <w:sz w:val="20"/>
              </w:rPr>
            </w:pPr>
            <w:r>
              <w:rPr>
                <w:sz w:val="20"/>
              </w:rPr>
              <w:t>MEL</w:t>
            </w:r>
            <w:r>
              <w:rPr>
                <w:sz w:val="20"/>
              </w:rPr>
              <w:tab/>
              <w:t>Maximum Export Limit MIL</w:t>
            </w:r>
            <w:r>
              <w:rPr>
                <w:sz w:val="20"/>
              </w:rPr>
              <w:tab/>
              <w:t>Maximum Import Limit RURE Run Up Rates Export RURI</w:t>
            </w:r>
            <w:r>
              <w:rPr>
                <w:sz w:val="20"/>
              </w:rPr>
              <w:tab/>
              <w:t>Run Up Rates Import RDRE Run Down Rates Export RDRI</w:t>
            </w:r>
            <w:r>
              <w:rPr>
                <w:sz w:val="20"/>
              </w:rPr>
              <w:tab/>
              <w:t>Run Down Rates</w:t>
            </w:r>
            <w:r>
              <w:rPr>
                <w:spacing w:val="1"/>
                <w:sz w:val="20"/>
              </w:rPr>
              <w:t xml:space="preserve"> </w:t>
            </w:r>
            <w:r>
              <w:rPr>
                <w:spacing w:val="-3"/>
                <w:sz w:val="20"/>
              </w:rPr>
              <w:t>Import</w:t>
            </w:r>
          </w:p>
          <w:p w14:paraId="27C0AB72" w14:textId="77777777" w:rsidR="00255DDC" w:rsidRDefault="00255DDC" w:rsidP="009D21DD">
            <w:pPr>
              <w:pStyle w:val="TableParagraph"/>
              <w:tabs>
                <w:tab w:val="left" w:pos="1547"/>
              </w:tabs>
              <w:ind w:left="827" w:right="420"/>
              <w:rPr>
                <w:sz w:val="20"/>
              </w:rPr>
            </w:pPr>
            <w:r>
              <w:rPr>
                <w:sz w:val="20"/>
              </w:rPr>
              <w:t>NDZ</w:t>
            </w:r>
            <w:r>
              <w:rPr>
                <w:sz w:val="20"/>
              </w:rPr>
              <w:tab/>
              <w:t xml:space="preserve">Notice to Deviate from </w:t>
            </w:r>
            <w:r>
              <w:rPr>
                <w:spacing w:val="-4"/>
                <w:sz w:val="20"/>
              </w:rPr>
              <w:t xml:space="preserve">Zero </w:t>
            </w:r>
            <w:r>
              <w:rPr>
                <w:sz w:val="20"/>
              </w:rPr>
              <w:t>NTO</w:t>
            </w:r>
            <w:r>
              <w:rPr>
                <w:sz w:val="20"/>
              </w:rPr>
              <w:tab/>
              <w:t>Notice to Deliver Offers NTB</w:t>
            </w:r>
            <w:r>
              <w:rPr>
                <w:sz w:val="20"/>
              </w:rPr>
              <w:tab/>
              <w:t>Notice to Deliver</w:t>
            </w:r>
            <w:r>
              <w:rPr>
                <w:spacing w:val="-2"/>
                <w:sz w:val="20"/>
              </w:rPr>
              <w:t xml:space="preserve"> </w:t>
            </w:r>
            <w:r>
              <w:rPr>
                <w:sz w:val="20"/>
              </w:rPr>
              <w:t>Bids</w:t>
            </w:r>
          </w:p>
          <w:p w14:paraId="257E0D0E" w14:textId="77777777" w:rsidR="00255DDC" w:rsidRDefault="00255DDC" w:rsidP="009D21DD">
            <w:pPr>
              <w:pStyle w:val="TableParagraph"/>
              <w:tabs>
                <w:tab w:val="left" w:pos="1547"/>
              </w:tabs>
              <w:ind w:left="827" w:right="590"/>
              <w:rPr>
                <w:sz w:val="20"/>
              </w:rPr>
            </w:pPr>
            <w:r>
              <w:rPr>
                <w:sz w:val="20"/>
              </w:rPr>
              <w:t>MZT</w:t>
            </w:r>
            <w:r>
              <w:rPr>
                <w:sz w:val="20"/>
              </w:rPr>
              <w:tab/>
              <w:t xml:space="preserve">Minimum Zero Time MNZT Minimum Non-Zero </w:t>
            </w:r>
            <w:r>
              <w:rPr>
                <w:spacing w:val="-4"/>
                <w:sz w:val="20"/>
              </w:rPr>
              <w:t xml:space="preserve">Time </w:t>
            </w:r>
            <w:r>
              <w:rPr>
                <w:sz w:val="20"/>
              </w:rPr>
              <w:t>SEL</w:t>
            </w:r>
            <w:r>
              <w:rPr>
                <w:sz w:val="20"/>
              </w:rPr>
              <w:tab/>
              <w:t>Stable Export</w:t>
            </w:r>
            <w:r>
              <w:rPr>
                <w:spacing w:val="-1"/>
                <w:sz w:val="20"/>
              </w:rPr>
              <w:t xml:space="preserve"> </w:t>
            </w:r>
            <w:r>
              <w:rPr>
                <w:sz w:val="20"/>
              </w:rPr>
              <w:t>Limit</w:t>
            </w:r>
          </w:p>
          <w:p w14:paraId="6FC7A75A" w14:textId="77777777" w:rsidR="00255DDC" w:rsidRDefault="00255DDC" w:rsidP="009D21DD">
            <w:pPr>
              <w:pStyle w:val="TableParagraph"/>
              <w:tabs>
                <w:tab w:val="left" w:pos="1547"/>
              </w:tabs>
              <w:spacing w:line="229" w:lineRule="exact"/>
              <w:ind w:left="827"/>
              <w:rPr>
                <w:sz w:val="20"/>
              </w:rPr>
            </w:pPr>
            <w:r>
              <w:rPr>
                <w:sz w:val="20"/>
              </w:rPr>
              <w:t>SIL</w:t>
            </w:r>
            <w:r>
              <w:rPr>
                <w:sz w:val="20"/>
              </w:rPr>
              <w:tab/>
              <w:t>Stable Import</w:t>
            </w:r>
            <w:r>
              <w:rPr>
                <w:spacing w:val="-6"/>
                <w:sz w:val="20"/>
              </w:rPr>
              <w:t xml:space="preserve"> </w:t>
            </w:r>
            <w:r>
              <w:rPr>
                <w:sz w:val="20"/>
              </w:rPr>
              <w:t>Limit</w:t>
            </w:r>
          </w:p>
          <w:p w14:paraId="596C1CA8" w14:textId="77777777" w:rsidR="00255DDC" w:rsidRDefault="00255DDC" w:rsidP="009D21DD">
            <w:pPr>
              <w:pStyle w:val="TableParagraph"/>
              <w:tabs>
                <w:tab w:val="left" w:pos="1547"/>
              </w:tabs>
              <w:ind w:left="827" w:right="421"/>
              <w:rPr>
                <w:sz w:val="20"/>
              </w:rPr>
            </w:pPr>
            <w:r>
              <w:rPr>
                <w:sz w:val="20"/>
              </w:rPr>
              <w:t>MDV</w:t>
            </w:r>
            <w:r>
              <w:rPr>
                <w:sz w:val="20"/>
              </w:rPr>
              <w:tab/>
              <w:t xml:space="preserve">Maximum Delivery </w:t>
            </w:r>
            <w:r>
              <w:rPr>
                <w:spacing w:val="-3"/>
                <w:sz w:val="20"/>
              </w:rPr>
              <w:t xml:space="preserve">Volume </w:t>
            </w:r>
            <w:r>
              <w:rPr>
                <w:sz w:val="20"/>
              </w:rPr>
              <w:t>MDP</w:t>
            </w:r>
            <w:r>
              <w:rPr>
                <w:sz w:val="20"/>
              </w:rPr>
              <w:tab/>
              <w:t>Maximum Delivery</w:t>
            </w:r>
            <w:r>
              <w:rPr>
                <w:spacing w:val="-4"/>
                <w:sz w:val="20"/>
              </w:rPr>
              <w:t xml:space="preserve"> </w:t>
            </w:r>
            <w:r>
              <w:rPr>
                <w:sz w:val="20"/>
              </w:rPr>
              <w:t>Period</w:t>
            </w:r>
          </w:p>
        </w:tc>
      </w:tr>
      <w:tr w:rsidR="00255DDC" w14:paraId="5904DAF6" w14:textId="77777777" w:rsidTr="009D21DD">
        <w:trPr>
          <w:trHeight w:val="318"/>
        </w:trPr>
        <w:tc>
          <w:tcPr>
            <w:tcW w:w="2093" w:type="dxa"/>
          </w:tcPr>
          <w:p w14:paraId="0A8F82BC" w14:textId="77777777" w:rsidR="00255DDC" w:rsidRDefault="00255DDC" w:rsidP="009D21DD">
            <w:pPr>
              <w:pStyle w:val="TableParagraph"/>
              <w:spacing w:line="223" w:lineRule="exact"/>
              <w:rPr>
                <w:sz w:val="20"/>
              </w:rPr>
            </w:pPr>
            <w:r>
              <w:rPr>
                <w:sz w:val="20"/>
              </w:rPr>
              <w:t>Trading Agent Name</w:t>
            </w:r>
          </w:p>
        </w:tc>
        <w:tc>
          <w:tcPr>
            <w:tcW w:w="1135" w:type="dxa"/>
          </w:tcPr>
          <w:p w14:paraId="3E971E92" w14:textId="77777777" w:rsidR="00255DDC" w:rsidRDefault="00255DDC" w:rsidP="009D21DD">
            <w:pPr>
              <w:pStyle w:val="TableParagraph"/>
              <w:spacing w:line="223" w:lineRule="exact"/>
              <w:rPr>
                <w:sz w:val="20"/>
              </w:rPr>
            </w:pPr>
            <w:r>
              <w:rPr>
                <w:w w:val="99"/>
                <w:sz w:val="20"/>
              </w:rPr>
              <w:t>-</w:t>
            </w:r>
          </w:p>
        </w:tc>
        <w:tc>
          <w:tcPr>
            <w:tcW w:w="1416" w:type="dxa"/>
          </w:tcPr>
          <w:p w14:paraId="467C8A53" w14:textId="77777777" w:rsidR="00255DDC" w:rsidRDefault="00255DDC" w:rsidP="009D21DD">
            <w:pPr>
              <w:pStyle w:val="TableParagraph"/>
              <w:spacing w:line="223" w:lineRule="exact"/>
              <w:rPr>
                <w:sz w:val="20"/>
              </w:rPr>
            </w:pPr>
            <w:r>
              <w:rPr>
                <w:sz w:val="20"/>
              </w:rPr>
              <w:t>Alphanumeric</w:t>
            </w:r>
          </w:p>
        </w:tc>
        <w:tc>
          <w:tcPr>
            <w:tcW w:w="708" w:type="dxa"/>
          </w:tcPr>
          <w:p w14:paraId="32D37057" w14:textId="77777777" w:rsidR="00255DDC" w:rsidRDefault="00255DDC" w:rsidP="009D21DD">
            <w:pPr>
              <w:pStyle w:val="TableParagraph"/>
              <w:spacing w:line="223" w:lineRule="exact"/>
              <w:rPr>
                <w:sz w:val="20"/>
              </w:rPr>
            </w:pPr>
            <w:r>
              <w:rPr>
                <w:w w:val="99"/>
                <w:sz w:val="20"/>
              </w:rPr>
              <w:t>-</w:t>
            </w:r>
          </w:p>
        </w:tc>
        <w:tc>
          <w:tcPr>
            <w:tcW w:w="4255" w:type="dxa"/>
          </w:tcPr>
          <w:p w14:paraId="74897971" w14:textId="77777777" w:rsidR="00255DDC" w:rsidRDefault="00255DDC" w:rsidP="009D21DD">
            <w:pPr>
              <w:pStyle w:val="TableParagraph"/>
              <w:spacing w:line="223" w:lineRule="exact"/>
              <w:rPr>
                <w:sz w:val="20"/>
              </w:rPr>
            </w:pPr>
            <w:r>
              <w:rPr>
                <w:sz w:val="20"/>
              </w:rPr>
              <w:t>Up to 9 Characters</w:t>
            </w:r>
          </w:p>
        </w:tc>
      </w:tr>
      <w:tr w:rsidR="00255DDC" w14:paraId="5126BC3D" w14:textId="77777777" w:rsidTr="009D21DD">
        <w:trPr>
          <w:trHeight w:val="321"/>
        </w:trPr>
        <w:tc>
          <w:tcPr>
            <w:tcW w:w="2093" w:type="dxa"/>
          </w:tcPr>
          <w:p w14:paraId="2A50F366" w14:textId="77777777" w:rsidR="00255DDC" w:rsidRDefault="00255DDC" w:rsidP="009D21DD">
            <w:pPr>
              <w:pStyle w:val="TableParagraph"/>
              <w:spacing w:line="225" w:lineRule="exact"/>
              <w:rPr>
                <w:sz w:val="20"/>
              </w:rPr>
            </w:pPr>
            <w:r>
              <w:rPr>
                <w:sz w:val="20"/>
              </w:rPr>
              <w:t>BM Unit Name</w:t>
            </w:r>
          </w:p>
        </w:tc>
        <w:tc>
          <w:tcPr>
            <w:tcW w:w="1135" w:type="dxa"/>
          </w:tcPr>
          <w:p w14:paraId="7E965655" w14:textId="77777777" w:rsidR="00255DDC" w:rsidRDefault="00255DDC" w:rsidP="009D21DD">
            <w:pPr>
              <w:pStyle w:val="TableParagraph"/>
              <w:spacing w:line="225" w:lineRule="exact"/>
              <w:rPr>
                <w:sz w:val="20"/>
              </w:rPr>
            </w:pPr>
            <w:r>
              <w:rPr>
                <w:w w:val="99"/>
                <w:sz w:val="20"/>
              </w:rPr>
              <w:t>-</w:t>
            </w:r>
          </w:p>
        </w:tc>
        <w:tc>
          <w:tcPr>
            <w:tcW w:w="1416" w:type="dxa"/>
          </w:tcPr>
          <w:p w14:paraId="687B099D" w14:textId="77777777" w:rsidR="00255DDC" w:rsidRDefault="00255DDC" w:rsidP="009D21DD">
            <w:pPr>
              <w:pStyle w:val="TableParagraph"/>
              <w:spacing w:line="225" w:lineRule="exact"/>
              <w:rPr>
                <w:sz w:val="20"/>
              </w:rPr>
            </w:pPr>
            <w:r>
              <w:rPr>
                <w:sz w:val="20"/>
              </w:rPr>
              <w:t>Alphanumeric</w:t>
            </w:r>
          </w:p>
        </w:tc>
        <w:tc>
          <w:tcPr>
            <w:tcW w:w="708" w:type="dxa"/>
          </w:tcPr>
          <w:p w14:paraId="532CCD49" w14:textId="77777777" w:rsidR="00255DDC" w:rsidRDefault="00255DDC" w:rsidP="009D21DD">
            <w:pPr>
              <w:pStyle w:val="TableParagraph"/>
              <w:spacing w:line="225" w:lineRule="exact"/>
              <w:rPr>
                <w:sz w:val="20"/>
              </w:rPr>
            </w:pPr>
            <w:r>
              <w:rPr>
                <w:w w:val="99"/>
                <w:sz w:val="20"/>
              </w:rPr>
              <w:t>-</w:t>
            </w:r>
          </w:p>
        </w:tc>
        <w:tc>
          <w:tcPr>
            <w:tcW w:w="4255" w:type="dxa"/>
          </w:tcPr>
          <w:p w14:paraId="78CC5005" w14:textId="77777777" w:rsidR="00255DDC" w:rsidRDefault="00255DDC" w:rsidP="009D21DD">
            <w:pPr>
              <w:pStyle w:val="TableParagraph"/>
              <w:spacing w:line="225" w:lineRule="exact"/>
              <w:rPr>
                <w:sz w:val="20"/>
              </w:rPr>
            </w:pPr>
            <w:r>
              <w:rPr>
                <w:sz w:val="20"/>
              </w:rPr>
              <w:t>Up to 9 Characters</w:t>
            </w:r>
          </w:p>
        </w:tc>
      </w:tr>
    </w:tbl>
    <w:p w14:paraId="36272C31" w14:textId="77777777" w:rsidR="00255DDC" w:rsidRDefault="00255DDC" w:rsidP="00044829">
      <w:pPr>
        <w:pStyle w:val="Introtext"/>
        <w:rPr>
          <w:rFonts w:cstheme="minorHAnsi"/>
        </w:rPr>
      </w:pPr>
    </w:p>
    <w:p w14:paraId="2A4D24F2" w14:textId="188833D4" w:rsidR="00255DDC" w:rsidRDefault="00255DDC" w:rsidP="00BD6BFB">
      <w:pPr>
        <w:pStyle w:val="Heading2"/>
        <w:numPr>
          <w:ilvl w:val="1"/>
          <w:numId w:val="21"/>
        </w:numPr>
      </w:pPr>
      <w:bookmarkStart w:id="22" w:name="_Toc179362141"/>
      <w:r>
        <w:t>Submissions File Format – Record Data</w:t>
      </w:r>
      <w:bookmarkEnd w:id="22"/>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2127"/>
        <w:gridCol w:w="1561"/>
        <w:gridCol w:w="1134"/>
        <w:gridCol w:w="1612"/>
      </w:tblGrid>
      <w:tr w:rsidR="00255DDC" w14:paraId="6FB03E91" w14:textId="77777777" w:rsidTr="00A96490">
        <w:trPr>
          <w:trHeight w:val="551"/>
        </w:trPr>
        <w:tc>
          <w:tcPr>
            <w:tcW w:w="1385" w:type="dxa"/>
          </w:tcPr>
          <w:p w14:paraId="7EAD93A7" w14:textId="77777777" w:rsidR="00255DDC" w:rsidRDefault="00255DDC" w:rsidP="009D21DD">
            <w:pPr>
              <w:pStyle w:val="TableParagraph"/>
              <w:ind w:right="165"/>
              <w:rPr>
                <w:b/>
                <w:sz w:val="20"/>
              </w:rPr>
            </w:pPr>
            <w:r>
              <w:rPr>
                <w:b/>
                <w:sz w:val="20"/>
              </w:rPr>
              <w:t>Data Record Type</w:t>
            </w:r>
          </w:p>
        </w:tc>
        <w:tc>
          <w:tcPr>
            <w:tcW w:w="2127" w:type="dxa"/>
          </w:tcPr>
          <w:p w14:paraId="640656A4" w14:textId="77777777" w:rsidR="00255DDC" w:rsidRDefault="00255DDC" w:rsidP="009D21DD">
            <w:pPr>
              <w:pStyle w:val="TableParagraph"/>
              <w:rPr>
                <w:b/>
                <w:sz w:val="20"/>
              </w:rPr>
            </w:pPr>
            <w:r>
              <w:rPr>
                <w:b/>
                <w:sz w:val="20"/>
              </w:rPr>
              <w:t>Field</w:t>
            </w:r>
          </w:p>
        </w:tc>
        <w:tc>
          <w:tcPr>
            <w:tcW w:w="1561" w:type="dxa"/>
          </w:tcPr>
          <w:p w14:paraId="6236BDD9" w14:textId="77777777" w:rsidR="00255DDC" w:rsidRDefault="00255DDC" w:rsidP="009D21DD">
            <w:pPr>
              <w:pStyle w:val="TableParagraph"/>
              <w:rPr>
                <w:b/>
                <w:sz w:val="20"/>
              </w:rPr>
            </w:pPr>
            <w:r>
              <w:rPr>
                <w:b/>
                <w:sz w:val="20"/>
              </w:rPr>
              <w:t>Format</w:t>
            </w:r>
          </w:p>
        </w:tc>
        <w:tc>
          <w:tcPr>
            <w:tcW w:w="1134" w:type="dxa"/>
          </w:tcPr>
          <w:p w14:paraId="691E19BA" w14:textId="77777777" w:rsidR="00255DDC" w:rsidRDefault="00255DDC" w:rsidP="009D21DD">
            <w:pPr>
              <w:pStyle w:val="TableParagraph"/>
              <w:ind w:left="106"/>
              <w:rPr>
                <w:b/>
                <w:sz w:val="20"/>
              </w:rPr>
            </w:pPr>
            <w:r>
              <w:rPr>
                <w:b/>
                <w:sz w:val="20"/>
              </w:rPr>
              <w:t>Units</w:t>
            </w:r>
          </w:p>
        </w:tc>
        <w:tc>
          <w:tcPr>
            <w:tcW w:w="1612" w:type="dxa"/>
          </w:tcPr>
          <w:p w14:paraId="42CDE3FD" w14:textId="77777777" w:rsidR="00255DDC" w:rsidRDefault="00255DDC" w:rsidP="009D21DD">
            <w:pPr>
              <w:pStyle w:val="TableParagraph"/>
              <w:ind w:left="223" w:right="221"/>
              <w:jc w:val="center"/>
              <w:rPr>
                <w:b/>
                <w:sz w:val="20"/>
              </w:rPr>
            </w:pPr>
            <w:r>
              <w:rPr>
                <w:b/>
                <w:sz w:val="20"/>
              </w:rPr>
              <w:t>Comments</w:t>
            </w:r>
          </w:p>
        </w:tc>
      </w:tr>
      <w:tr w:rsidR="00255DDC" w14:paraId="5547E43E" w14:textId="77777777" w:rsidTr="00A96490">
        <w:trPr>
          <w:trHeight w:val="318"/>
        </w:trPr>
        <w:tc>
          <w:tcPr>
            <w:tcW w:w="1385" w:type="dxa"/>
            <w:vMerge w:val="restart"/>
          </w:tcPr>
          <w:p w14:paraId="575D42D3" w14:textId="77777777" w:rsidR="00255DDC" w:rsidRDefault="00255DDC" w:rsidP="009D21DD">
            <w:pPr>
              <w:pStyle w:val="TableParagraph"/>
              <w:spacing w:line="223" w:lineRule="exact"/>
              <w:rPr>
                <w:sz w:val="20"/>
              </w:rPr>
            </w:pPr>
            <w:r>
              <w:rPr>
                <w:sz w:val="20"/>
              </w:rPr>
              <w:t>PN</w:t>
            </w:r>
          </w:p>
        </w:tc>
        <w:tc>
          <w:tcPr>
            <w:tcW w:w="2127" w:type="dxa"/>
          </w:tcPr>
          <w:p w14:paraId="2FD98620" w14:textId="77777777" w:rsidR="00255DDC" w:rsidRDefault="00255DDC" w:rsidP="009D21DD">
            <w:pPr>
              <w:pStyle w:val="TableParagraph"/>
              <w:spacing w:line="223" w:lineRule="exact"/>
              <w:rPr>
                <w:sz w:val="20"/>
              </w:rPr>
            </w:pPr>
            <w:r>
              <w:rPr>
                <w:sz w:val="20"/>
              </w:rPr>
              <w:t>Time from</w:t>
            </w:r>
          </w:p>
        </w:tc>
        <w:tc>
          <w:tcPr>
            <w:tcW w:w="1561" w:type="dxa"/>
          </w:tcPr>
          <w:p w14:paraId="46FB3B90" w14:textId="77777777" w:rsidR="00255DDC" w:rsidRDefault="00255DDC" w:rsidP="009D21DD">
            <w:pPr>
              <w:pStyle w:val="TableParagraph"/>
              <w:spacing w:line="223" w:lineRule="exact"/>
              <w:rPr>
                <w:sz w:val="20"/>
              </w:rPr>
            </w:pPr>
            <w:r>
              <w:rPr>
                <w:sz w:val="20"/>
              </w:rPr>
              <w:t>Time format</w:t>
            </w:r>
          </w:p>
        </w:tc>
        <w:tc>
          <w:tcPr>
            <w:tcW w:w="1134" w:type="dxa"/>
          </w:tcPr>
          <w:p w14:paraId="2F28D729" w14:textId="77777777" w:rsidR="00255DDC" w:rsidRDefault="00255DDC" w:rsidP="009D21DD">
            <w:pPr>
              <w:pStyle w:val="TableParagraph"/>
              <w:spacing w:line="223" w:lineRule="exact"/>
              <w:ind w:left="106"/>
              <w:rPr>
                <w:sz w:val="20"/>
              </w:rPr>
            </w:pPr>
            <w:r>
              <w:rPr>
                <w:w w:val="99"/>
                <w:sz w:val="20"/>
              </w:rPr>
              <w:t>-</w:t>
            </w:r>
          </w:p>
        </w:tc>
        <w:tc>
          <w:tcPr>
            <w:tcW w:w="1612" w:type="dxa"/>
          </w:tcPr>
          <w:p w14:paraId="4CD2FD2F" w14:textId="77777777" w:rsidR="00255DDC" w:rsidRDefault="00255DDC" w:rsidP="009D21DD">
            <w:pPr>
              <w:pStyle w:val="TableParagraph"/>
              <w:ind w:left="0"/>
              <w:rPr>
                <w:sz w:val="20"/>
              </w:rPr>
            </w:pPr>
          </w:p>
        </w:tc>
      </w:tr>
      <w:tr w:rsidR="00255DDC" w14:paraId="0FDDF221" w14:textId="77777777" w:rsidTr="00A96490">
        <w:trPr>
          <w:trHeight w:val="321"/>
        </w:trPr>
        <w:tc>
          <w:tcPr>
            <w:tcW w:w="1385" w:type="dxa"/>
            <w:vMerge/>
            <w:tcBorders>
              <w:top w:val="nil"/>
            </w:tcBorders>
          </w:tcPr>
          <w:p w14:paraId="420BF524" w14:textId="77777777" w:rsidR="00255DDC" w:rsidRDefault="00255DDC" w:rsidP="009D21DD">
            <w:pPr>
              <w:rPr>
                <w:sz w:val="2"/>
                <w:szCs w:val="2"/>
              </w:rPr>
            </w:pPr>
          </w:p>
        </w:tc>
        <w:tc>
          <w:tcPr>
            <w:tcW w:w="2127" w:type="dxa"/>
          </w:tcPr>
          <w:p w14:paraId="5FC83F04" w14:textId="77777777" w:rsidR="00255DDC" w:rsidRDefault="00255DDC" w:rsidP="009D21DD">
            <w:pPr>
              <w:pStyle w:val="TableParagraph"/>
              <w:spacing w:line="223" w:lineRule="exact"/>
              <w:rPr>
                <w:sz w:val="20"/>
              </w:rPr>
            </w:pPr>
            <w:r>
              <w:rPr>
                <w:sz w:val="20"/>
              </w:rPr>
              <w:t>PN Level from</w:t>
            </w:r>
          </w:p>
        </w:tc>
        <w:tc>
          <w:tcPr>
            <w:tcW w:w="1561" w:type="dxa"/>
          </w:tcPr>
          <w:p w14:paraId="20266D99" w14:textId="77777777" w:rsidR="00255DDC" w:rsidRDefault="00255DDC" w:rsidP="009D21DD">
            <w:pPr>
              <w:pStyle w:val="TableParagraph"/>
              <w:spacing w:line="223" w:lineRule="exact"/>
              <w:rPr>
                <w:sz w:val="20"/>
              </w:rPr>
            </w:pPr>
            <w:r>
              <w:rPr>
                <w:sz w:val="20"/>
              </w:rPr>
              <w:t>Numeric</w:t>
            </w:r>
          </w:p>
        </w:tc>
        <w:tc>
          <w:tcPr>
            <w:tcW w:w="1134" w:type="dxa"/>
          </w:tcPr>
          <w:p w14:paraId="7D4744B2" w14:textId="77777777" w:rsidR="00255DDC" w:rsidRDefault="00255DDC" w:rsidP="009D21DD">
            <w:pPr>
              <w:pStyle w:val="TableParagraph"/>
              <w:spacing w:line="223" w:lineRule="exact"/>
              <w:ind w:left="106"/>
              <w:rPr>
                <w:sz w:val="20"/>
              </w:rPr>
            </w:pPr>
            <w:r>
              <w:rPr>
                <w:sz w:val="20"/>
              </w:rPr>
              <w:t>MW</w:t>
            </w:r>
          </w:p>
        </w:tc>
        <w:tc>
          <w:tcPr>
            <w:tcW w:w="1612" w:type="dxa"/>
          </w:tcPr>
          <w:p w14:paraId="322350C2" w14:textId="77777777" w:rsidR="00255DDC" w:rsidRDefault="00255DDC" w:rsidP="009D21DD">
            <w:pPr>
              <w:pStyle w:val="TableParagraph"/>
              <w:ind w:left="0"/>
              <w:rPr>
                <w:sz w:val="20"/>
              </w:rPr>
            </w:pPr>
          </w:p>
        </w:tc>
      </w:tr>
      <w:tr w:rsidR="00255DDC" w14:paraId="54916726" w14:textId="77777777" w:rsidTr="00A96490">
        <w:trPr>
          <w:trHeight w:val="318"/>
        </w:trPr>
        <w:tc>
          <w:tcPr>
            <w:tcW w:w="1385" w:type="dxa"/>
            <w:vMerge/>
            <w:tcBorders>
              <w:top w:val="nil"/>
            </w:tcBorders>
          </w:tcPr>
          <w:p w14:paraId="509E92AF" w14:textId="77777777" w:rsidR="00255DDC" w:rsidRDefault="00255DDC" w:rsidP="009D21DD">
            <w:pPr>
              <w:rPr>
                <w:sz w:val="2"/>
                <w:szCs w:val="2"/>
              </w:rPr>
            </w:pPr>
          </w:p>
        </w:tc>
        <w:tc>
          <w:tcPr>
            <w:tcW w:w="2127" w:type="dxa"/>
          </w:tcPr>
          <w:p w14:paraId="6E6E3457" w14:textId="77777777" w:rsidR="00255DDC" w:rsidRDefault="00255DDC" w:rsidP="009D21DD">
            <w:pPr>
              <w:pStyle w:val="TableParagraph"/>
              <w:spacing w:line="223" w:lineRule="exact"/>
              <w:rPr>
                <w:sz w:val="20"/>
              </w:rPr>
            </w:pPr>
            <w:r>
              <w:rPr>
                <w:sz w:val="20"/>
              </w:rPr>
              <w:t>Time to</w:t>
            </w:r>
          </w:p>
        </w:tc>
        <w:tc>
          <w:tcPr>
            <w:tcW w:w="1561" w:type="dxa"/>
          </w:tcPr>
          <w:p w14:paraId="14DAD59C" w14:textId="77777777" w:rsidR="00255DDC" w:rsidRDefault="00255DDC" w:rsidP="009D21DD">
            <w:pPr>
              <w:pStyle w:val="TableParagraph"/>
              <w:spacing w:line="223" w:lineRule="exact"/>
              <w:rPr>
                <w:sz w:val="20"/>
              </w:rPr>
            </w:pPr>
            <w:r>
              <w:rPr>
                <w:sz w:val="20"/>
              </w:rPr>
              <w:t>Time format</w:t>
            </w:r>
          </w:p>
        </w:tc>
        <w:tc>
          <w:tcPr>
            <w:tcW w:w="1134" w:type="dxa"/>
          </w:tcPr>
          <w:p w14:paraId="2A4179A5" w14:textId="77777777" w:rsidR="00255DDC" w:rsidRDefault="00255DDC" w:rsidP="009D21DD">
            <w:pPr>
              <w:pStyle w:val="TableParagraph"/>
              <w:spacing w:line="223" w:lineRule="exact"/>
              <w:ind w:left="106"/>
              <w:rPr>
                <w:sz w:val="20"/>
              </w:rPr>
            </w:pPr>
            <w:r>
              <w:rPr>
                <w:w w:val="99"/>
                <w:sz w:val="20"/>
              </w:rPr>
              <w:t>-</w:t>
            </w:r>
          </w:p>
        </w:tc>
        <w:tc>
          <w:tcPr>
            <w:tcW w:w="1612" w:type="dxa"/>
          </w:tcPr>
          <w:p w14:paraId="2CE47CB8" w14:textId="77777777" w:rsidR="00255DDC" w:rsidRDefault="00255DDC" w:rsidP="009D21DD">
            <w:pPr>
              <w:pStyle w:val="TableParagraph"/>
              <w:ind w:left="0"/>
              <w:rPr>
                <w:sz w:val="20"/>
              </w:rPr>
            </w:pPr>
          </w:p>
        </w:tc>
      </w:tr>
      <w:tr w:rsidR="00255DDC" w14:paraId="46095D31" w14:textId="77777777" w:rsidTr="00A96490">
        <w:trPr>
          <w:trHeight w:val="321"/>
        </w:trPr>
        <w:tc>
          <w:tcPr>
            <w:tcW w:w="1385" w:type="dxa"/>
            <w:vMerge/>
            <w:tcBorders>
              <w:top w:val="nil"/>
            </w:tcBorders>
          </w:tcPr>
          <w:p w14:paraId="692F0182" w14:textId="77777777" w:rsidR="00255DDC" w:rsidRDefault="00255DDC" w:rsidP="009D21DD">
            <w:pPr>
              <w:rPr>
                <w:sz w:val="2"/>
                <w:szCs w:val="2"/>
              </w:rPr>
            </w:pPr>
          </w:p>
        </w:tc>
        <w:tc>
          <w:tcPr>
            <w:tcW w:w="2127" w:type="dxa"/>
          </w:tcPr>
          <w:p w14:paraId="4B59B6DC" w14:textId="77777777" w:rsidR="00255DDC" w:rsidRDefault="00255DDC" w:rsidP="009D21DD">
            <w:pPr>
              <w:pStyle w:val="TableParagraph"/>
              <w:spacing w:line="223" w:lineRule="exact"/>
              <w:rPr>
                <w:sz w:val="20"/>
              </w:rPr>
            </w:pPr>
            <w:r>
              <w:rPr>
                <w:sz w:val="20"/>
              </w:rPr>
              <w:t>PN Level to</w:t>
            </w:r>
          </w:p>
        </w:tc>
        <w:tc>
          <w:tcPr>
            <w:tcW w:w="1561" w:type="dxa"/>
          </w:tcPr>
          <w:p w14:paraId="4BC8FF92" w14:textId="77777777" w:rsidR="00255DDC" w:rsidRDefault="00255DDC" w:rsidP="009D21DD">
            <w:pPr>
              <w:pStyle w:val="TableParagraph"/>
              <w:spacing w:line="223" w:lineRule="exact"/>
              <w:rPr>
                <w:sz w:val="20"/>
              </w:rPr>
            </w:pPr>
            <w:r>
              <w:rPr>
                <w:sz w:val="20"/>
              </w:rPr>
              <w:t>Numeric</w:t>
            </w:r>
          </w:p>
        </w:tc>
        <w:tc>
          <w:tcPr>
            <w:tcW w:w="1134" w:type="dxa"/>
          </w:tcPr>
          <w:p w14:paraId="79016239" w14:textId="77777777" w:rsidR="00255DDC" w:rsidRDefault="00255DDC" w:rsidP="009D21DD">
            <w:pPr>
              <w:pStyle w:val="TableParagraph"/>
              <w:spacing w:line="223" w:lineRule="exact"/>
              <w:ind w:left="106"/>
              <w:rPr>
                <w:sz w:val="20"/>
              </w:rPr>
            </w:pPr>
            <w:r>
              <w:rPr>
                <w:sz w:val="20"/>
              </w:rPr>
              <w:t>MW</w:t>
            </w:r>
          </w:p>
        </w:tc>
        <w:tc>
          <w:tcPr>
            <w:tcW w:w="1612" w:type="dxa"/>
          </w:tcPr>
          <w:p w14:paraId="45220AE9" w14:textId="77777777" w:rsidR="00255DDC" w:rsidRDefault="00255DDC" w:rsidP="009D21DD">
            <w:pPr>
              <w:pStyle w:val="TableParagraph"/>
              <w:ind w:left="0"/>
              <w:rPr>
                <w:sz w:val="20"/>
              </w:rPr>
            </w:pPr>
          </w:p>
        </w:tc>
      </w:tr>
      <w:tr w:rsidR="00255DDC" w14:paraId="19AE0768" w14:textId="77777777" w:rsidTr="00A96490">
        <w:trPr>
          <w:trHeight w:val="318"/>
        </w:trPr>
        <w:tc>
          <w:tcPr>
            <w:tcW w:w="1385" w:type="dxa"/>
            <w:vMerge w:val="restart"/>
          </w:tcPr>
          <w:p w14:paraId="704904C1" w14:textId="77777777" w:rsidR="00255DDC" w:rsidRDefault="00255DDC" w:rsidP="009D21DD">
            <w:pPr>
              <w:pStyle w:val="TableParagraph"/>
              <w:spacing w:line="223" w:lineRule="exact"/>
              <w:rPr>
                <w:sz w:val="20"/>
              </w:rPr>
            </w:pPr>
            <w:r>
              <w:rPr>
                <w:sz w:val="20"/>
              </w:rPr>
              <w:t>QPN</w:t>
            </w:r>
          </w:p>
        </w:tc>
        <w:tc>
          <w:tcPr>
            <w:tcW w:w="2127" w:type="dxa"/>
          </w:tcPr>
          <w:p w14:paraId="3C4845CB" w14:textId="77777777" w:rsidR="00255DDC" w:rsidRDefault="00255DDC" w:rsidP="009D21DD">
            <w:pPr>
              <w:pStyle w:val="TableParagraph"/>
              <w:spacing w:line="223" w:lineRule="exact"/>
              <w:rPr>
                <w:sz w:val="20"/>
              </w:rPr>
            </w:pPr>
            <w:r>
              <w:rPr>
                <w:sz w:val="20"/>
              </w:rPr>
              <w:t>Time from</w:t>
            </w:r>
          </w:p>
        </w:tc>
        <w:tc>
          <w:tcPr>
            <w:tcW w:w="1561" w:type="dxa"/>
          </w:tcPr>
          <w:p w14:paraId="3BAA42F4" w14:textId="77777777" w:rsidR="00255DDC" w:rsidRDefault="00255DDC" w:rsidP="009D21DD">
            <w:pPr>
              <w:pStyle w:val="TableParagraph"/>
              <w:spacing w:line="223" w:lineRule="exact"/>
              <w:rPr>
                <w:sz w:val="20"/>
              </w:rPr>
            </w:pPr>
            <w:r>
              <w:rPr>
                <w:sz w:val="20"/>
              </w:rPr>
              <w:t>Time format</w:t>
            </w:r>
          </w:p>
        </w:tc>
        <w:tc>
          <w:tcPr>
            <w:tcW w:w="1134" w:type="dxa"/>
          </w:tcPr>
          <w:p w14:paraId="0DD76C0D" w14:textId="77777777" w:rsidR="00255DDC" w:rsidRDefault="00255DDC" w:rsidP="009D21DD">
            <w:pPr>
              <w:pStyle w:val="TableParagraph"/>
              <w:spacing w:line="223" w:lineRule="exact"/>
              <w:ind w:left="106"/>
              <w:rPr>
                <w:sz w:val="20"/>
              </w:rPr>
            </w:pPr>
            <w:r>
              <w:rPr>
                <w:w w:val="99"/>
                <w:sz w:val="20"/>
              </w:rPr>
              <w:t>-</w:t>
            </w:r>
          </w:p>
        </w:tc>
        <w:tc>
          <w:tcPr>
            <w:tcW w:w="1612" w:type="dxa"/>
          </w:tcPr>
          <w:p w14:paraId="1C58E74C" w14:textId="77777777" w:rsidR="00255DDC" w:rsidRDefault="00255DDC" w:rsidP="009D21DD">
            <w:pPr>
              <w:pStyle w:val="TableParagraph"/>
              <w:ind w:left="0"/>
              <w:rPr>
                <w:sz w:val="20"/>
              </w:rPr>
            </w:pPr>
          </w:p>
        </w:tc>
      </w:tr>
      <w:tr w:rsidR="00255DDC" w14:paraId="4FB8271A" w14:textId="77777777" w:rsidTr="00A96490">
        <w:trPr>
          <w:trHeight w:val="321"/>
        </w:trPr>
        <w:tc>
          <w:tcPr>
            <w:tcW w:w="1385" w:type="dxa"/>
            <w:vMerge/>
            <w:tcBorders>
              <w:top w:val="nil"/>
            </w:tcBorders>
          </w:tcPr>
          <w:p w14:paraId="445EEE7B" w14:textId="77777777" w:rsidR="00255DDC" w:rsidRDefault="00255DDC" w:rsidP="009D21DD">
            <w:pPr>
              <w:rPr>
                <w:sz w:val="2"/>
                <w:szCs w:val="2"/>
              </w:rPr>
            </w:pPr>
          </w:p>
        </w:tc>
        <w:tc>
          <w:tcPr>
            <w:tcW w:w="2127" w:type="dxa"/>
          </w:tcPr>
          <w:p w14:paraId="08EFCC63" w14:textId="77777777" w:rsidR="00255DDC" w:rsidRDefault="00255DDC" w:rsidP="009D21DD">
            <w:pPr>
              <w:pStyle w:val="TableParagraph"/>
              <w:spacing w:line="223" w:lineRule="exact"/>
              <w:rPr>
                <w:sz w:val="20"/>
              </w:rPr>
            </w:pPr>
            <w:r>
              <w:rPr>
                <w:sz w:val="20"/>
              </w:rPr>
              <w:t>QPN Level from</w:t>
            </w:r>
          </w:p>
        </w:tc>
        <w:tc>
          <w:tcPr>
            <w:tcW w:w="1561" w:type="dxa"/>
          </w:tcPr>
          <w:p w14:paraId="7280B46C" w14:textId="77777777" w:rsidR="00255DDC" w:rsidRDefault="00255DDC" w:rsidP="009D21DD">
            <w:pPr>
              <w:pStyle w:val="TableParagraph"/>
              <w:spacing w:line="223" w:lineRule="exact"/>
              <w:rPr>
                <w:sz w:val="20"/>
              </w:rPr>
            </w:pPr>
            <w:r>
              <w:rPr>
                <w:sz w:val="20"/>
              </w:rPr>
              <w:t>Numeric</w:t>
            </w:r>
          </w:p>
        </w:tc>
        <w:tc>
          <w:tcPr>
            <w:tcW w:w="1134" w:type="dxa"/>
          </w:tcPr>
          <w:p w14:paraId="4E9697DB" w14:textId="77777777" w:rsidR="00255DDC" w:rsidRDefault="00255DDC" w:rsidP="009D21DD">
            <w:pPr>
              <w:pStyle w:val="TableParagraph"/>
              <w:spacing w:line="223" w:lineRule="exact"/>
              <w:ind w:left="106"/>
              <w:rPr>
                <w:sz w:val="20"/>
              </w:rPr>
            </w:pPr>
            <w:r>
              <w:rPr>
                <w:sz w:val="20"/>
              </w:rPr>
              <w:t>MW</w:t>
            </w:r>
          </w:p>
        </w:tc>
        <w:tc>
          <w:tcPr>
            <w:tcW w:w="1612" w:type="dxa"/>
          </w:tcPr>
          <w:p w14:paraId="024C99E2" w14:textId="77777777" w:rsidR="00255DDC" w:rsidRDefault="00255DDC" w:rsidP="009D21DD">
            <w:pPr>
              <w:pStyle w:val="TableParagraph"/>
              <w:ind w:left="0"/>
              <w:rPr>
                <w:sz w:val="20"/>
              </w:rPr>
            </w:pPr>
          </w:p>
        </w:tc>
      </w:tr>
      <w:tr w:rsidR="00255DDC" w14:paraId="5F7E940F" w14:textId="77777777" w:rsidTr="00A96490">
        <w:trPr>
          <w:trHeight w:val="318"/>
        </w:trPr>
        <w:tc>
          <w:tcPr>
            <w:tcW w:w="1385" w:type="dxa"/>
            <w:vMerge/>
            <w:tcBorders>
              <w:top w:val="nil"/>
            </w:tcBorders>
          </w:tcPr>
          <w:p w14:paraId="66C0EC88" w14:textId="77777777" w:rsidR="00255DDC" w:rsidRDefault="00255DDC" w:rsidP="009D21DD">
            <w:pPr>
              <w:rPr>
                <w:sz w:val="2"/>
                <w:szCs w:val="2"/>
              </w:rPr>
            </w:pPr>
          </w:p>
        </w:tc>
        <w:tc>
          <w:tcPr>
            <w:tcW w:w="2127" w:type="dxa"/>
          </w:tcPr>
          <w:p w14:paraId="123F1751" w14:textId="77777777" w:rsidR="00255DDC" w:rsidRDefault="00255DDC" w:rsidP="009D21DD">
            <w:pPr>
              <w:pStyle w:val="TableParagraph"/>
              <w:spacing w:line="223" w:lineRule="exact"/>
              <w:rPr>
                <w:sz w:val="20"/>
              </w:rPr>
            </w:pPr>
            <w:r>
              <w:rPr>
                <w:sz w:val="20"/>
              </w:rPr>
              <w:t>Time to</w:t>
            </w:r>
          </w:p>
        </w:tc>
        <w:tc>
          <w:tcPr>
            <w:tcW w:w="1561" w:type="dxa"/>
          </w:tcPr>
          <w:p w14:paraId="196E4636" w14:textId="77777777" w:rsidR="00255DDC" w:rsidRDefault="00255DDC" w:rsidP="009D21DD">
            <w:pPr>
              <w:pStyle w:val="TableParagraph"/>
              <w:spacing w:line="223" w:lineRule="exact"/>
              <w:rPr>
                <w:sz w:val="20"/>
              </w:rPr>
            </w:pPr>
            <w:r>
              <w:rPr>
                <w:sz w:val="20"/>
              </w:rPr>
              <w:t>Time format</w:t>
            </w:r>
          </w:p>
        </w:tc>
        <w:tc>
          <w:tcPr>
            <w:tcW w:w="1134" w:type="dxa"/>
          </w:tcPr>
          <w:p w14:paraId="3688398B" w14:textId="77777777" w:rsidR="00255DDC" w:rsidRDefault="00255DDC" w:rsidP="009D21DD">
            <w:pPr>
              <w:pStyle w:val="TableParagraph"/>
              <w:spacing w:line="223" w:lineRule="exact"/>
              <w:ind w:left="106"/>
              <w:rPr>
                <w:sz w:val="20"/>
              </w:rPr>
            </w:pPr>
            <w:r>
              <w:rPr>
                <w:w w:val="99"/>
                <w:sz w:val="20"/>
              </w:rPr>
              <w:t>-</w:t>
            </w:r>
          </w:p>
        </w:tc>
        <w:tc>
          <w:tcPr>
            <w:tcW w:w="1612" w:type="dxa"/>
          </w:tcPr>
          <w:p w14:paraId="23145E9E" w14:textId="77777777" w:rsidR="00255DDC" w:rsidRDefault="00255DDC" w:rsidP="009D21DD">
            <w:pPr>
              <w:pStyle w:val="TableParagraph"/>
              <w:ind w:left="0"/>
              <w:rPr>
                <w:sz w:val="20"/>
              </w:rPr>
            </w:pPr>
          </w:p>
        </w:tc>
      </w:tr>
      <w:tr w:rsidR="00255DDC" w14:paraId="7D6B2F2C" w14:textId="77777777" w:rsidTr="00A96490">
        <w:trPr>
          <w:trHeight w:val="321"/>
        </w:trPr>
        <w:tc>
          <w:tcPr>
            <w:tcW w:w="1385" w:type="dxa"/>
            <w:vMerge/>
            <w:tcBorders>
              <w:top w:val="nil"/>
            </w:tcBorders>
          </w:tcPr>
          <w:p w14:paraId="1602FA4A" w14:textId="77777777" w:rsidR="00255DDC" w:rsidRDefault="00255DDC" w:rsidP="009D21DD">
            <w:pPr>
              <w:rPr>
                <w:sz w:val="2"/>
                <w:szCs w:val="2"/>
              </w:rPr>
            </w:pPr>
          </w:p>
        </w:tc>
        <w:tc>
          <w:tcPr>
            <w:tcW w:w="2127" w:type="dxa"/>
          </w:tcPr>
          <w:p w14:paraId="0B489F82" w14:textId="77777777" w:rsidR="00255DDC" w:rsidRDefault="00255DDC" w:rsidP="009D21DD">
            <w:pPr>
              <w:pStyle w:val="TableParagraph"/>
              <w:spacing w:line="223" w:lineRule="exact"/>
              <w:rPr>
                <w:sz w:val="20"/>
              </w:rPr>
            </w:pPr>
            <w:r>
              <w:rPr>
                <w:sz w:val="20"/>
              </w:rPr>
              <w:t>QPN Level to</w:t>
            </w:r>
          </w:p>
        </w:tc>
        <w:tc>
          <w:tcPr>
            <w:tcW w:w="1561" w:type="dxa"/>
          </w:tcPr>
          <w:p w14:paraId="7C1C01A9" w14:textId="77777777" w:rsidR="00255DDC" w:rsidRDefault="00255DDC" w:rsidP="009D21DD">
            <w:pPr>
              <w:pStyle w:val="TableParagraph"/>
              <w:spacing w:line="223" w:lineRule="exact"/>
              <w:rPr>
                <w:sz w:val="20"/>
              </w:rPr>
            </w:pPr>
            <w:r>
              <w:rPr>
                <w:sz w:val="20"/>
              </w:rPr>
              <w:t>Numeric</w:t>
            </w:r>
          </w:p>
        </w:tc>
        <w:tc>
          <w:tcPr>
            <w:tcW w:w="1134" w:type="dxa"/>
          </w:tcPr>
          <w:p w14:paraId="59789C84" w14:textId="77777777" w:rsidR="00255DDC" w:rsidRDefault="00255DDC" w:rsidP="009D21DD">
            <w:pPr>
              <w:pStyle w:val="TableParagraph"/>
              <w:spacing w:line="223" w:lineRule="exact"/>
              <w:ind w:left="106"/>
              <w:rPr>
                <w:sz w:val="20"/>
              </w:rPr>
            </w:pPr>
            <w:r>
              <w:rPr>
                <w:sz w:val="20"/>
              </w:rPr>
              <w:t>MW</w:t>
            </w:r>
          </w:p>
        </w:tc>
        <w:tc>
          <w:tcPr>
            <w:tcW w:w="1612" w:type="dxa"/>
          </w:tcPr>
          <w:p w14:paraId="031951FE" w14:textId="77777777" w:rsidR="00255DDC" w:rsidRDefault="00255DDC" w:rsidP="009D21DD">
            <w:pPr>
              <w:pStyle w:val="TableParagraph"/>
              <w:ind w:left="0"/>
              <w:rPr>
                <w:sz w:val="20"/>
              </w:rPr>
            </w:pPr>
          </w:p>
        </w:tc>
      </w:tr>
      <w:tr w:rsidR="009B7572" w14:paraId="30D82DE8" w14:textId="77777777" w:rsidTr="00A96490">
        <w:trPr>
          <w:trHeight w:val="318"/>
        </w:trPr>
        <w:tc>
          <w:tcPr>
            <w:tcW w:w="1385" w:type="dxa"/>
            <w:vMerge w:val="restart"/>
          </w:tcPr>
          <w:p w14:paraId="13FDAA25" w14:textId="77777777" w:rsidR="009B7572" w:rsidRDefault="009B7572" w:rsidP="009D21DD">
            <w:pPr>
              <w:pStyle w:val="TableParagraph"/>
              <w:spacing w:line="223" w:lineRule="exact"/>
              <w:rPr>
                <w:sz w:val="20"/>
              </w:rPr>
            </w:pPr>
            <w:r>
              <w:rPr>
                <w:sz w:val="20"/>
              </w:rPr>
              <w:t>BOD</w:t>
            </w:r>
          </w:p>
        </w:tc>
        <w:tc>
          <w:tcPr>
            <w:tcW w:w="2127" w:type="dxa"/>
          </w:tcPr>
          <w:p w14:paraId="0574FAED" w14:textId="77777777" w:rsidR="009B7572" w:rsidRDefault="009B7572" w:rsidP="009D21DD">
            <w:pPr>
              <w:pStyle w:val="TableParagraph"/>
              <w:spacing w:line="223" w:lineRule="exact"/>
              <w:rPr>
                <w:sz w:val="20"/>
              </w:rPr>
            </w:pPr>
            <w:r>
              <w:rPr>
                <w:sz w:val="20"/>
              </w:rPr>
              <w:t>Time from</w:t>
            </w:r>
          </w:p>
        </w:tc>
        <w:tc>
          <w:tcPr>
            <w:tcW w:w="1561" w:type="dxa"/>
          </w:tcPr>
          <w:p w14:paraId="73CB1363" w14:textId="77777777" w:rsidR="009B7572" w:rsidRDefault="009B7572" w:rsidP="009D21DD">
            <w:pPr>
              <w:pStyle w:val="TableParagraph"/>
              <w:spacing w:line="223" w:lineRule="exact"/>
              <w:rPr>
                <w:sz w:val="20"/>
              </w:rPr>
            </w:pPr>
            <w:r>
              <w:rPr>
                <w:sz w:val="20"/>
              </w:rPr>
              <w:t>Time format</w:t>
            </w:r>
          </w:p>
        </w:tc>
        <w:tc>
          <w:tcPr>
            <w:tcW w:w="1134" w:type="dxa"/>
          </w:tcPr>
          <w:p w14:paraId="50B3AD22" w14:textId="77777777" w:rsidR="009B7572" w:rsidRDefault="009B7572" w:rsidP="009D21DD">
            <w:pPr>
              <w:pStyle w:val="TableParagraph"/>
              <w:spacing w:line="223" w:lineRule="exact"/>
              <w:ind w:left="106"/>
              <w:rPr>
                <w:sz w:val="20"/>
              </w:rPr>
            </w:pPr>
            <w:r>
              <w:rPr>
                <w:w w:val="99"/>
                <w:sz w:val="20"/>
              </w:rPr>
              <w:t>-</w:t>
            </w:r>
          </w:p>
        </w:tc>
        <w:tc>
          <w:tcPr>
            <w:tcW w:w="1612" w:type="dxa"/>
          </w:tcPr>
          <w:p w14:paraId="1805C80C" w14:textId="77777777" w:rsidR="009B7572" w:rsidRDefault="009B7572" w:rsidP="009D21DD">
            <w:pPr>
              <w:pStyle w:val="TableParagraph"/>
              <w:ind w:left="0"/>
              <w:rPr>
                <w:sz w:val="20"/>
              </w:rPr>
            </w:pPr>
          </w:p>
        </w:tc>
      </w:tr>
      <w:tr w:rsidR="009B7572" w14:paraId="43A43910" w14:textId="77777777" w:rsidTr="00D36363">
        <w:trPr>
          <w:trHeight w:val="321"/>
        </w:trPr>
        <w:tc>
          <w:tcPr>
            <w:tcW w:w="1385" w:type="dxa"/>
            <w:vMerge/>
          </w:tcPr>
          <w:p w14:paraId="7065E3F0" w14:textId="77777777" w:rsidR="009B7572" w:rsidRDefault="009B7572" w:rsidP="009D21DD">
            <w:pPr>
              <w:rPr>
                <w:sz w:val="2"/>
                <w:szCs w:val="2"/>
              </w:rPr>
            </w:pPr>
          </w:p>
        </w:tc>
        <w:tc>
          <w:tcPr>
            <w:tcW w:w="2127" w:type="dxa"/>
          </w:tcPr>
          <w:p w14:paraId="0FE6530B" w14:textId="77777777" w:rsidR="009B7572" w:rsidRDefault="009B7572" w:rsidP="009D21DD">
            <w:pPr>
              <w:pStyle w:val="TableParagraph"/>
              <w:spacing w:line="223" w:lineRule="exact"/>
              <w:rPr>
                <w:sz w:val="20"/>
              </w:rPr>
            </w:pPr>
            <w:r>
              <w:rPr>
                <w:sz w:val="20"/>
              </w:rPr>
              <w:t>Time to</w:t>
            </w:r>
          </w:p>
        </w:tc>
        <w:tc>
          <w:tcPr>
            <w:tcW w:w="1561" w:type="dxa"/>
          </w:tcPr>
          <w:p w14:paraId="120C935B" w14:textId="77777777" w:rsidR="009B7572" w:rsidRDefault="009B7572" w:rsidP="009D21DD">
            <w:pPr>
              <w:pStyle w:val="TableParagraph"/>
              <w:spacing w:line="223" w:lineRule="exact"/>
              <w:rPr>
                <w:sz w:val="20"/>
              </w:rPr>
            </w:pPr>
            <w:r>
              <w:rPr>
                <w:sz w:val="20"/>
              </w:rPr>
              <w:t>Time format</w:t>
            </w:r>
          </w:p>
        </w:tc>
        <w:tc>
          <w:tcPr>
            <w:tcW w:w="1134" w:type="dxa"/>
          </w:tcPr>
          <w:p w14:paraId="077DD30B" w14:textId="77777777" w:rsidR="009B7572" w:rsidRDefault="009B7572" w:rsidP="009D21DD">
            <w:pPr>
              <w:pStyle w:val="TableParagraph"/>
              <w:spacing w:line="223" w:lineRule="exact"/>
              <w:ind w:left="106"/>
              <w:rPr>
                <w:sz w:val="20"/>
              </w:rPr>
            </w:pPr>
            <w:r>
              <w:rPr>
                <w:w w:val="99"/>
                <w:sz w:val="20"/>
              </w:rPr>
              <w:t>-</w:t>
            </w:r>
          </w:p>
        </w:tc>
        <w:tc>
          <w:tcPr>
            <w:tcW w:w="1612" w:type="dxa"/>
          </w:tcPr>
          <w:p w14:paraId="0115FD54" w14:textId="77777777" w:rsidR="009B7572" w:rsidRDefault="009B7572" w:rsidP="009D21DD">
            <w:pPr>
              <w:pStyle w:val="TableParagraph"/>
              <w:ind w:left="0"/>
              <w:rPr>
                <w:sz w:val="20"/>
              </w:rPr>
            </w:pPr>
          </w:p>
        </w:tc>
      </w:tr>
      <w:tr w:rsidR="009B7572" w14:paraId="7DF4C6E3" w14:textId="77777777" w:rsidTr="00D36363">
        <w:trPr>
          <w:trHeight w:val="318"/>
        </w:trPr>
        <w:tc>
          <w:tcPr>
            <w:tcW w:w="1385" w:type="dxa"/>
            <w:vMerge/>
          </w:tcPr>
          <w:p w14:paraId="0E2DE179" w14:textId="77777777" w:rsidR="009B7572" w:rsidRDefault="009B7572" w:rsidP="009D21DD">
            <w:pPr>
              <w:rPr>
                <w:sz w:val="2"/>
                <w:szCs w:val="2"/>
              </w:rPr>
            </w:pPr>
          </w:p>
        </w:tc>
        <w:tc>
          <w:tcPr>
            <w:tcW w:w="2127" w:type="dxa"/>
          </w:tcPr>
          <w:p w14:paraId="112FA8EA" w14:textId="77777777" w:rsidR="009B7572" w:rsidRDefault="009B7572" w:rsidP="009D21DD">
            <w:pPr>
              <w:pStyle w:val="TableParagraph"/>
              <w:spacing w:line="223" w:lineRule="exact"/>
              <w:rPr>
                <w:sz w:val="20"/>
              </w:rPr>
            </w:pPr>
            <w:r>
              <w:rPr>
                <w:sz w:val="20"/>
              </w:rPr>
              <w:t>Bid-Offer Pair Number</w:t>
            </w:r>
          </w:p>
        </w:tc>
        <w:tc>
          <w:tcPr>
            <w:tcW w:w="1561" w:type="dxa"/>
          </w:tcPr>
          <w:p w14:paraId="6C6FD732" w14:textId="77777777" w:rsidR="009B7572" w:rsidRDefault="009B7572" w:rsidP="009D21DD">
            <w:pPr>
              <w:pStyle w:val="TableParagraph"/>
              <w:spacing w:line="223" w:lineRule="exact"/>
              <w:rPr>
                <w:sz w:val="20"/>
              </w:rPr>
            </w:pPr>
            <w:r>
              <w:rPr>
                <w:sz w:val="20"/>
              </w:rPr>
              <w:t>Numeric</w:t>
            </w:r>
          </w:p>
        </w:tc>
        <w:tc>
          <w:tcPr>
            <w:tcW w:w="1134" w:type="dxa"/>
          </w:tcPr>
          <w:p w14:paraId="199F903A" w14:textId="77777777" w:rsidR="009B7572" w:rsidRDefault="009B7572" w:rsidP="009D21DD">
            <w:pPr>
              <w:pStyle w:val="TableParagraph"/>
              <w:ind w:left="0"/>
              <w:rPr>
                <w:sz w:val="20"/>
              </w:rPr>
            </w:pPr>
          </w:p>
        </w:tc>
        <w:tc>
          <w:tcPr>
            <w:tcW w:w="1612" w:type="dxa"/>
          </w:tcPr>
          <w:p w14:paraId="196CCCAD" w14:textId="77777777" w:rsidR="009B7572" w:rsidRDefault="009B7572" w:rsidP="009D21DD">
            <w:pPr>
              <w:pStyle w:val="TableParagraph"/>
              <w:ind w:left="0"/>
              <w:rPr>
                <w:sz w:val="20"/>
              </w:rPr>
            </w:pPr>
          </w:p>
        </w:tc>
      </w:tr>
      <w:tr w:rsidR="009B7572" w14:paraId="1DED6972" w14:textId="77777777" w:rsidTr="00D36363">
        <w:trPr>
          <w:trHeight w:val="321"/>
        </w:trPr>
        <w:tc>
          <w:tcPr>
            <w:tcW w:w="1385" w:type="dxa"/>
            <w:vMerge/>
          </w:tcPr>
          <w:p w14:paraId="327EDB97" w14:textId="77777777" w:rsidR="009B7572" w:rsidRDefault="009B7572" w:rsidP="009D21DD">
            <w:pPr>
              <w:rPr>
                <w:sz w:val="2"/>
                <w:szCs w:val="2"/>
              </w:rPr>
            </w:pPr>
          </w:p>
        </w:tc>
        <w:tc>
          <w:tcPr>
            <w:tcW w:w="2127" w:type="dxa"/>
          </w:tcPr>
          <w:p w14:paraId="47BB03B3" w14:textId="77777777" w:rsidR="009B7572" w:rsidRDefault="009B7572" w:rsidP="009D21DD">
            <w:pPr>
              <w:pStyle w:val="TableParagraph"/>
              <w:spacing w:line="223" w:lineRule="exact"/>
              <w:rPr>
                <w:sz w:val="20"/>
              </w:rPr>
            </w:pPr>
            <w:r>
              <w:rPr>
                <w:sz w:val="20"/>
              </w:rPr>
              <w:t>Bid-Offer Level from</w:t>
            </w:r>
          </w:p>
        </w:tc>
        <w:tc>
          <w:tcPr>
            <w:tcW w:w="1561" w:type="dxa"/>
          </w:tcPr>
          <w:p w14:paraId="6C89CDAE" w14:textId="77777777" w:rsidR="009B7572" w:rsidRDefault="009B7572" w:rsidP="009D21DD">
            <w:pPr>
              <w:pStyle w:val="TableParagraph"/>
              <w:spacing w:line="223" w:lineRule="exact"/>
              <w:rPr>
                <w:sz w:val="20"/>
              </w:rPr>
            </w:pPr>
            <w:r>
              <w:rPr>
                <w:sz w:val="20"/>
              </w:rPr>
              <w:t>Numeric</w:t>
            </w:r>
          </w:p>
        </w:tc>
        <w:tc>
          <w:tcPr>
            <w:tcW w:w="1134" w:type="dxa"/>
          </w:tcPr>
          <w:p w14:paraId="7DA47C60" w14:textId="77777777" w:rsidR="009B7572" w:rsidRDefault="009B7572" w:rsidP="009D21DD">
            <w:pPr>
              <w:pStyle w:val="TableParagraph"/>
              <w:spacing w:line="223" w:lineRule="exact"/>
              <w:ind w:left="106"/>
              <w:rPr>
                <w:sz w:val="20"/>
              </w:rPr>
            </w:pPr>
            <w:r>
              <w:rPr>
                <w:sz w:val="20"/>
              </w:rPr>
              <w:t>MW</w:t>
            </w:r>
          </w:p>
        </w:tc>
        <w:tc>
          <w:tcPr>
            <w:tcW w:w="1612" w:type="dxa"/>
          </w:tcPr>
          <w:p w14:paraId="2A446BEF" w14:textId="77777777" w:rsidR="009B7572" w:rsidRDefault="009B7572" w:rsidP="009D21DD">
            <w:pPr>
              <w:pStyle w:val="TableParagraph"/>
              <w:ind w:left="0"/>
              <w:rPr>
                <w:sz w:val="20"/>
              </w:rPr>
            </w:pPr>
          </w:p>
        </w:tc>
      </w:tr>
      <w:tr w:rsidR="009B7572" w14:paraId="5A0EA3B8" w14:textId="77777777" w:rsidTr="00D36363">
        <w:trPr>
          <w:trHeight w:val="318"/>
        </w:trPr>
        <w:tc>
          <w:tcPr>
            <w:tcW w:w="1385" w:type="dxa"/>
            <w:vMerge/>
          </w:tcPr>
          <w:p w14:paraId="37F3080A" w14:textId="77777777" w:rsidR="009B7572" w:rsidRDefault="009B7572" w:rsidP="009D21DD">
            <w:pPr>
              <w:rPr>
                <w:sz w:val="2"/>
                <w:szCs w:val="2"/>
              </w:rPr>
            </w:pPr>
          </w:p>
        </w:tc>
        <w:tc>
          <w:tcPr>
            <w:tcW w:w="2127" w:type="dxa"/>
          </w:tcPr>
          <w:p w14:paraId="0188485F" w14:textId="77777777" w:rsidR="009B7572" w:rsidRDefault="009B7572" w:rsidP="009D21DD">
            <w:pPr>
              <w:pStyle w:val="TableParagraph"/>
              <w:spacing w:line="223" w:lineRule="exact"/>
              <w:rPr>
                <w:sz w:val="20"/>
              </w:rPr>
            </w:pPr>
            <w:r>
              <w:rPr>
                <w:sz w:val="20"/>
              </w:rPr>
              <w:t>Bid-Offer Level to</w:t>
            </w:r>
          </w:p>
        </w:tc>
        <w:tc>
          <w:tcPr>
            <w:tcW w:w="1561" w:type="dxa"/>
          </w:tcPr>
          <w:p w14:paraId="644D04BB" w14:textId="77777777" w:rsidR="009B7572" w:rsidRDefault="009B7572" w:rsidP="009D21DD">
            <w:pPr>
              <w:pStyle w:val="TableParagraph"/>
              <w:spacing w:line="223" w:lineRule="exact"/>
              <w:rPr>
                <w:sz w:val="20"/>
              </w:rPr>
            </w:pPr>
            <w:r>
              <w:rPr>
                <w:sz w:val="20"/>
              </w:rPr>
              <w:t>Numeric</w:t>
            </w:r>
          </w:p>
        </w:tc>
        <w:tc>
          <w:tcPr>
            <w:tcW w:w="1134" w:type="dxa"/>
          </w:tcPr>
          <w:p w14:paraId="79BB57D1" w14:textId="77777777" w:rsidR="009B7572" w:rsidRDefault="009B7572" w:rsidP="009D21DD">
            <w:pPr>
              <w:pStyle w:val="TableParagraph"/>
              <w:spacing w:line="223" w:lineRule="exact"/>
              <w:ind w:left="106"/>
              <w:rPr>
                <w:sz w:val="20"/>
              </w:rPr>
            </w:pPr>
            <w:r>
              <w:rPr>
                <w:sz w:val="20"/>
              </w:rPr>
              <w:t>MW</w:t>
            </w:r>
          </w:p>
        </w:tc>
        <w:tc>
          <w:tcPr>
            <w:tcW w:w="1612" w:type="dxa"/>
          </w:tcPr>
          <w:p w14:paraId="2324E916" w14:textId="77777777" w:rsidR="009B7572" w:rsidRDefault="009B7572" w:rsidP="009D21DD">
            <w:pPr>
              <w:pStyle w:val="TableParagraph"/>
              <w:ind w:left="0"/>
              <w:rPr>
                <w:sz w:val="20"/>
              </w:rPr>
            </w:pPr>
          </w:p>
        </w:tc>
      </w:tr>
      <w:tr w:rsidR="009B7572" w14:paraId="2191C8A4" w14:textId="77777777" w:rsidTr="00D36363">
        <w:trPr>
          <w:trHeight w:val="321"/>
        </w:trPr>
        <w:tc>
          <w:tcPr>
            <w:tcW w:w="1385" w:type="dxa"/>
            <w:vMerge/>
          </w:tcPr>
          <w:p w14:paraId="216AC38C" w14:textId="77777777" w:rsidR="009B7572" w:rsidRDefault="009B7572" w:rsidP="009D21DD">
            <w:pPr>
              <w:rPr>
                <w:sz w:val="2"/>
                <w:szCs w:val="2"/>
              </w:rPr>
            </w:pPr>
          </w:p>
        </w:tc>
        <w:tc>
          <w:tcPr>
            <w:tcW w:w="2127" w:type="dxa"/>
          </w:tcPr>
          <w:p w14:paraId="17DC9213" w14:textId="77777777" w:rsidR="009B7572" w:rsidRDefault="009B7572" w:rsidP="009D21DD">
            <w:pPr>
              <w:pStyle w:val="TableParagraph"/>
              <w:spacing w:line="223" w:lineRule="exact"/>
              <w:rPr>
                <w:sz w:val="20"/>
              </w:rPr>
            </w:pPr>
          </w:p>
        </w:tc>
        <w:tc>
          <w:tcPr>
            <w:tcW w:w="1561" w:type="dxa"/>
          </w:tcPr>
          <w:p w14:paraId="03DCAFEF" w14:textId="77777777" w:rsidR="009B7572" w:rsidRDefault="009B7572" w:rsidP="009D21DD">
            <w:pPr>
              <w:pStyle w:val="TableParagraph"/>
              <w:spacing w:line="223" w:lineRule="exact"/>
              <w:rPr>
                <w:sz w:val="20"/>
              </w:rPr>
            </w:pPr>
          </w:p>
        </w:tc>
        <w:tc>
          <w:tcPr>
            <w:tcW w:w="1134" w:type="dxa"/>
          </w:tcPr>
          <w:p w14:paraId="44560CCF" w14:textId="77777777" w:rsidR="009B7572" w:rsidRDefault="009B7572" w:rsidP="009D21DD">
            <w:pPr>
              <w:pStyle w:val="TableParagraph"/>
              <w:spacing w:line="223" w:lineRule="exact"/>
              <w:ind w:left="106"/>
              <w:rPr>
                <w:sz w:val="20"/>
              </w:rPr>
            </w:pPr>
          </w:p>
        </w:tc>
        <w:tc>
          <w:tcPr>
            <w:tcW w:w="1612" w:type="dxa"/>
          </w:tcPr>
          <w:p w14:paraId="343648C0" w14:textId="77777777" w:rsidR="009B7572" w:rsidRDefault="009B7572" w:rsidP="009D21DD">
            <w:pPr>
              <w:pStyle w:val="TableParagraph"/>
              <w:ind w:left="0"/>
              <w:rPr>
                <w:sz w:val="20"/>
              </w:rPr>
            </w:pPr>
          </w:p>
        </w:tc>
      </w:tr>
      <w:tr w:rsidR="009B7572" w14:paraId="23B766A0" w14:textId="77777777" w:rsidTr="00D36363">
        <w:trPr>
          <w:trHeight w:val="321"/>
        </w:trPr>
        <w:tc>
          <w:tcPr>
            <w:tcW w:w="1385" w:type="dxa"/>
            <w:vMerge/>
          </w:tcPr>
          <w:p w14:paraId="7EABA28E" w14:textId="77777777" w:rsidR="009B7572" w:rsidRDefault="009B7572" w:rsidP="009D21DD">
            <w:pPr>
              <w:rPr>
                <w:sz w:val="2"/>
                <w:szCs w:val="2"/>
              </w:rPr>
            </w:pPr>
          </w:p>
        </w:tc>
        <w:tc>
          <w:tcPr>
            <w:tcW w:w="2127" w:type="dxa"/>
          </w:tcPr>
          <w:p w14:paraId="19882430" w14:textId="77777777" w:rsidR="009B7572" w:rsidRDefault="009B7572" w:rsidP="009D21DD">
            <w:pPr>
              <w:pStyle w:val="TableParagraph"/>
              <w:spacing w:line="223" w:lineRule="exact"/>
              <w:rPr>
                <w:sz w:val="20"/>
              </w:rPr>
            </w:pPr>
            <w:r>
              <w:rPr>
                <w:sz w:val="20"/>
              </w:rPr>
              <w:t>Offer Price</w:t>
            </w:r>
          </w:p>
        </w:tc>
        <w:tc>
          <w:tcPr>
            <w:tcW w:w="1561" w:type="dxa"/>
          </w:tcPr>
          <w:p w14:paraId="16E10FFE" w14:textId="77777777" w:rsidR="009B7572" w:rsidRDefault="009B7572" w:rsidP="009D21DD">
            <w:pPr>
              <w:pStyle w:val="TableParagraph"/>
              <w:spacing w:line="223" w:lineRule="exact"/>
              <w:rPr>
                <w:sz w:val="20"/>
              </w:rPr>
            </w:pPr>
            <w:r>
              <w:rPr>
                <w:sz w:val="20"/>
              </w:rPr>
              <w:t>Numeric</w:t>
            </w:r>
          </w:p>
        </w:tc>
        <w:tc>
          <w:tcPr>
            <w:tcW w:w="1134" w:type="dxa"/>
          </w:tcPr>
          <w:p w14:paraId="532F52D9" w14:textId="77777777" w:rsidR="009B7572" w:rsidRDefault="009B7572" w:rsidP="009D21DD">
            <w:pPr>
              <w:pStyle w:val="TableParagraph"/>
              <w:spacing w:line="223" w:lineRule="exact"/>
              <w:ind w:left="106"/>
              <w:rPr>
                <w:sz w:val="20"/>
              </w:rPr>
            </w:pPr>
            <w:r>
              <w:rPr>
                <w:sz w:val="20"/>
              </w:rPr>
              <w:t>£ / MWh</w:t>
            </w:r>
          </w:p>
        </w:tc>
        <w:tc>
          <w:tcPr>
            <w:tcW w:w="1612" w:type="dxa"/>
          </w:tcPr>
          <w:p w14:paraId="598A24EC" w14:textId="77777777" w:rsidR="009B7572" w:rsidRDefault="009B7572" w:rsidP="009D21DD">
            <w:pPr>
              <w:pStyle w:val="TableParagraph"/>
              <w:ind w:left="0"/>
              <w:rPr>
                <w:sz w:val="20"/>
              </w:rPr>
            </w:pPr>
          </w:p>
        </w:tc>
      </w:tr>
      <w:tr w:rsidR="009B7572" w14:paraId="7C093B3F" w14:textId="77777777" w:rsidTr="00D36363">
        <w:trPr>
          <w:trHeight w:val="318"/>
        </w:trPr>
        <w:tc>
          <w:tcPr>
            <w:tcW w:w="1385" w:type="dxa"/>
            <w:vMerge/>
          </w:tcPr>
          <w:p w14:paraId="4DE8C963" w14:textId="77777777" w:rsidR="009B7572" w:rsidRDefault="009B7572" w:rsidP="009D21DD">
            <w:pPr>
              <w:rPr>
                <w:sz w:val="2"/>
                <w:szCs w:val="2"/>
              </w:rPr>
            </w:pPr>
          </w:p>
        </w:tc>
        <w:tc>
          <w:tcPr>
            <w:tcW w:w="2127" w:type="dxa"/>
          </w:tcPr>
          <w:p w14:paraId="7682BCD1" w14:textId="77777777" w:rsidR="009B7572" w:rsidRDefault="009B7572" w:rsidP="009D21DD">
            <w:pPr>
              <w:pStyle w:val="TableParagraph"/>
              <w:spacing w:line="223" w:lineRule="exact"/>
              <w:rPr>
                <w:sz w:val="20"/>
              </w:rPr>
            </w:pPr>
            <w:r>
              <w:rPr>
                <w:sz w:val="20"/>
              </w:rPr>
              <w:t>Bid Price</w:t>
            </w:r>
          </w:p>
        </w:tc>
        <w:tc>
          <w:tcPr>
            <w:tcW w:w="1561" w:type="dxa"/>
          </w:tcPr>
          <w:p w14:paraId="1092A6AC" w14:textId="77777777" w:rsidR="009B7572" w:rsidRDefault="009B7572" w:rsidP="009D21DD">
            <w:pPr>
              <w:pStyle w:val="TableParagraph"/>
              <w:spacing w:line="223" w:lineRule="exact"/>
              <w:rPr>
                <w:sz w:val="20"/>
              </w:rPr>
            </w:pPr>
            <w:r>
              <w:rPr>
                <w:sz w:val="20"/>
              </w:rPr>
              <w:t>Numeric</w:t>
            </w:r>
          </w:p>
        </w:tc>
        <w:tc>
          <w:tcPr>
            <w:tcW w:w="1134" w:type="dxa"/>
          </w:tcPr>
          <w:p w14:paraId="6510DAFD" w14:textId="77777777" w:rsidR="009B7572" w:rsidRDefault="009B7572" w:rsidP="009D21DD">
            <w:pPr>
              <w:pStyle w:val="TableParagraph"/>
              <w:spacing w:line="223" w:lineRule="exact"/>
              <w:ind w:left="106"/>
              <w:rPr>
                <w:sz w:val="20"/>
              </w:rPr>
            </w:pPr>
            <w:r>
              <w:rPr>
                <w:sz w:val="20"/>
              </w:rPr>
              <w:t>£ / MWh</w:t>
            </w:r>
          </w:p>
        </w:tc>
        <w:tc>
          <w:tcPr>
            <w:tcW w:w="1612" w:type="dxa"/>
          </w:tcPr>
          <w:p w14:paraId="52AE1930" w14:textId="77777777" w:rsidR="009B7572" w:rsidRDefault="009B7572" w:rsidP="009D21DD">
            <w:pPr>
              <w:pStyle w:val="TableParagraph"/>
              <w:ind w:left="0"/>
              <w:rPr>
                <w:sz w:val="20"/>
              </w:rPr>
            </w:pPr>
          </w:p>
        </w:tc>
      </w:tr>
    </w:tbl>
    <w:p w14:paraId="69F6475A" w14:textId="77777777" w:rsidR="008060AC" w:rsidRDefault="008060AC">
      <w:r>
        <w:br w:type="page"/>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2127"/>
        <w:gridCol w:w="1561"/>
        <w:gridCol w:w="1134"/>
        <w:gridCol w:w="1612"/>
      </w:tblGrid>
      <w:tr w:rsidR="009B7572" w14:paraId="151C33F4" w14:textId="77777777" w:rsidTr="00A96490">
        <w:trPr>
          <w:trHeight w:val="318"/>
        </w:trPr>
        <w:tc>
          <w:tcPr>
            <w:tcW w:w="1385" w:type="dxa"/>
          </w:tcPr>
          <w:p w14:paraId="6D14F3C2" w14:textId="023FF067" w:rsidR="009B7572" w:rsidRPr="009B7572" w:rsidRDefault="009B7572" w:rsidP="009B7572">
            <w:pPr>
              <w:pStyle w:val="TableParagraph"/>
              <w:spacing w:line="223" w:lineRule="exact"/>
              <w:rPr>
                <w:b/>
                <w:bCs/>
                <w:sz w:val="20"/>
              </w:rPr>
            </w:pPr>
            <w:r w:rsidRPr="009B7572">
              <w:rPr>
                <w:b/>
                <w:bCs/>
                <w:sz w:val="20"/>
              </w:rPr>
              <w:lastRenderedPageBreak/>
              <w:t>Data Record Type</w:t>
            </w:r>
          </w:p>
        </w:tc>
        <w:tc>
          <w:tcPr>
            <w:tcW w:w="2127" w:type="dxa"/>
          </w:tcPr>
          <w:p w14:paraId="57D83DA8" w14:textId="6549DFD8" w:rsidR="009B7572" w:rsidRPr="009B7572" w:rsidRDefault="009B7572" w:rsidP="009B7572">
            <w:pPr>
              <w:pStyle w:val="TableParagraph"/>
              <w:spacing w:line="223" w:lineRule="exact"/>
              <w:rPr>
                <w:b/>
                <w:bCs/>
                <w:sz w:val="20"/>
              </w:rPr>
            </w:pPr>
            <w:r w:rsidRPr="009B7572">
              <w:rPr>
                <w:b/>
                <w:bCs/>
                <w:sz w:val="20"/>
              </w:rPr>
              <w:t>Field</w:t>
            </w:r>
          </w:p>
        </w:tc>
        <w:tc>
          <w:tcPr>
            <w:tcW w:w="1561" w:type="dxa"/>
          </w:tcPr>
          <w:p w14:paraId="1DC22A54" w14:textId="5E1D5A1A" w:rsidR="009B7572" w:rsidRPr="009B7572" w:rsidRDefault="009B7572" w:rsidP="009B7572">
            <w:pPr>
              <w:pStyle w:val="TableParagraph"/>
              <w:spacing w:line="223" w:lineRule="exact"/>
              <w:rPr>
                <w:b/>
                <w:bCs/>
                <w:sz w:val="20"/>
              </w:rPr>
            </w:pPr>
            <w:r w:rsidRPr="009B7572">
              <w:rPr>
                <w:b/>
                <w:bCs/>
                <w:sz w:val="20"/>
              </w:rPr>
              <w:t>Format</w:t>
            </w:r>
          </w:p>
        </w:tc>
        <w:tc>
          <w:tcPr>
            <w:tcW w:w="1134" w:type="dxa"/>
          </w:tcPr>
          <w:p w14:paraId="3CDE9941" w14:textId="27168238" w:rsidR="009B7572" w:rsidRPr="009B7572" w:rsidRDefault="009B7572" w:rsidP="009B7572">
            <w:pPr>
              <w:pStyle w:val="TableParagraph"/>
              <w:spacing w:line="223" w:lineRule="exact"/>
              <w:ind w:left="106"/>
              <w:rPr>
                <w:b/>
                <w:bCs/>
                <w:w w:val="99"/>
                <w:sz w:val="20"/>
              </w:rPr>
            </w:pPr>
            <w:r w:rsidRPr="009B7572">
              <w:rPr>
                <w:b/>
                <w:bCs/>
                <w:sz w:val="20"/>
              </w:rPr>
              <w:t>Units</w:t>
            </w:r>
          </w:p>
        </w:tc>
        <w:tc>
          <w:tcPr>
            <w:tcW w:w="1612" w:type="dxa"/>
          </w:tcPr>
          <w:p w14:paraId="42AA2A0E" w14:textId="258E71F7" w:rsidR="009B7572" w:rsidRPr="009B7572" w:rsidRDefault="009B7572" w:rsidP="009B7572">
            <w:pPr>
              <w:pStyle w:val="TableParagraph"/>
              <w:ind w:left="0"/>
              <w:rPr>
                <w:b/>
                <w:bCs/>
                <w:sz w:val="20"/>
              </w:rPr>
            </w:pPr>
            <w:r w:rsidRPr="009B7572">
              <w:rPr>
                <w:b/>
                <w:bCs/>
                <w:sz w:val="20"/>
              </w:rPr>
              <w:t>Comments</w:t>
            </w:r>
          </w:p>
        </w:tc>
      </w:tr>
      <w:tr w:rsidR="009B7572" w14:paraId="3001517A" w14:textId="77777777" w:rsidTr="00A96490">
        <w:trPr>
          <w:trHeight w:val="318"/>
        </w:trPr>
        <w:tc>
          <w:tcPr>
            <w:tcW w:w="1385" w:type="dxa"/>
            <w:vMerge w:val="restart"/>
          </w:tcPr>
          <w:p w14:paraId="0932E6E9" w14:textId="77777777" w:rsidR="009B7572" w:rsidRDefault="009B7572" w:rsidP="009B7572">
            <w:pPr>
              <w:pStyle w:val="TableParagraph"/>
              <w:spacing w:line="223" w:lineRule="exact"/>
              <w:rPr>
                <w:sz w:val="20"/>
              </w:rPr>
            </w:pPr>
            <w:r>
              <w:rPr>
                <w:sz w:val="20"/>
              </w:rPr>
              <w:t>MEL</w:t>
            </w:r>
          </w:p>
        </w:tc>
        <w:tc>
          <w:tcPr>
            <w:tcW w:w="2127" w:type="dxa"/>
          </w:tcPr>
          <w:p w14:paraId="00D1386A" w14:textId="77777777" w:rsidR="009B7572" w:rsidRDefault="009B7572" w:rsidP="009B7572">
            <w:pPr>
              <w:pStyle w:val="TableParagraph"/>
              <w:spacing w:line="223" w:lineRule="exact"/>
              <w:rPr>
                <w:sz w:val="20"/>
              </w:rPr>
            </w:pPr>
            <w:r>
              <w:rPr>
                <w:sz w:val="20"/>
              </w:rPr>
              <w:t>Time from</w:t>
            </w:r>
          </w:p>
        </w:tc>
        <w:tc>
          <w:tcPr>
            <w:tcW w:w="1561" w:type="dxa"/>
          </w:tcPr>
          <w:p w14:paraId="756DDDB9" w14:textId="77777777" w:rsidR="009B7572" w:rsidRDefault="009B7572" w:rsidP="009B7572">
            <w:pPr>
              <w:pStyle w:val="TableParagraph"/>
              <w:spacing w:line="223" w:lineRule="exact"/>
              <w:rPr>
                <w:sz w:val="20"/>
              </w:rPr>
            </w:pPr>
            <w:r>
              <w:rPr>
                <w:sz w:val="20"/>
              </w:rPr>
              <w:t>Time format</w:t>
            </w:r>
          </w:p>
        </w:tc>
        <w:tc>
          <w:tcPr>
            <w:tcW w:w="1134" w:type="dxa"/>
          </w:tcPr>
          <w:p w14:paraId="12DFEA49" w14:textId="77777777" w:rsidR="009B7572" w:rsidRDefault="009B7572" w:rsidP="009B7572">
            <w:pPr>
              <w:pStyle w:val="TableParagraph"/>
              <w:spacing w:line="223" w:lineRule="exact"/>
              <w:ind w:left="106"/>
              <w:rPr>
                <w:sz w:val="20"/>
              </w:rPr>
            </w:pPr>
            <w:r>
              <w:rPr>
                <w:w w:val="99"/>
                <w:sz w:val="20"/>
              </w:rPr>
              <w:t>-</w:t>
            </w:r>
          </w:p>
        </w:tc>
        <w:tc>
          <w:tcPr>
            <w:tcW w:w="1612" w:type="dxa"/>
          </w:tcPr>
          <w:p w14:paraId="332BBD13" w14:textId="77777777" w:rsidR="009B7572" w:rsidRDefault="009B7572" w:rsidP="009B7572">
            <w:pPr>
              <w:pStyle w:val="TableParagraph"/>
              <w:ind w:left="0"/>
              <w:rPr>
                <w:sz w:val="20"/>
              </w:rPr>
            </w:pPr>
          </w:p>
        </w:tc>
      </w:tr>
      <w:tr w:rsidR="009B7572" w14:paraId="2A1A88B7" w14:textId="77777777" w:rsidTr="00A96490">
        <w:trPr>
          <w:trHeight w:val="551"/>
        </w:trPr>
        <w:tc>
          <w:tcPr>
            <w:tcW w:w="1385" w:type="dxa"/>
            <w:vMerge/>
            <w:tcBorders>
              <w:top w:val="nil"/>
            </w:tcBorders>
          </w:tcPr>
          <w:p w14:paraId="3D9F8B6A" w14:textId="77777777" w:rsidR="009B7572" w:rsidRDefault="009B7572" w:rsidP="009B7572">
            <w:pPr>
              <w:rPr>
                <w:sz w:val="2"/>
                <w:szCs w:val="2"/>
              </w:rPr>
            </w:pPr>
          </w:p>
        </w:tc>
        <w:tc>
          <w:tcPr>
            <w:tcW w:w="2127" w:type="dxa"/>
          </w:tcPr>
          <w:p w14:paraId="2CB43009" w14:textId="77777777" w:rsidR="009B7572" w:rsidRDefault="009B7572" w:rsidP="009B7572">
            <w:pPr>
              <w:pStyle w:val="TableParagraph"/>
              <w:ind w:right="562"/>
              <w:rPr>
                <w:sz w:val="20"/>
              </w:rPr>
            </w:pPr>
            <w:r>
              <w:rPr>
                <w:sz w:val="20"/>
              </w:rPr>
              <w:t>Maximum Export Level from</w:t>
            </w:r>
          </w:p>
        </w:tc>
        <w:tc>
          <w:tcPr>
            <w:tcW w:w="1561" w:type="dxa"/>
          </w:tcPr>
          <w:p w14:paraId="17A38A89" w14:textId="77777777" w:rsidR="009B7572" w:rsidRDefault="009B7572" w:rsidP="009B7572">
            <w:pPr>
              <w:pStyle w:val="TableParagraph"/>
              <w:spacing w:line="225" w:lineRule="exact"/>
              <w:rPr>
                <w:sz w:val="20"/>
              </w:rPr>
            </w:pPr>
            <w:r>
              <w:rPr>
                <w:sz w:val="20"/>
              </w:rPr>
              <w:t>Numeric</w:t>
            </w:r>
          </w:p>
        </w:tc>
        <w:tc>
          <w:tcPr>
            <w:tcW w:w="1134" w:type="dxa"/>
          </w:tcPr>
          <w:p w14:paraId="78066542" w14:textId="77777777" w:rsidR="009B7572" w:rsidRDefault="009B7572" w:rsidP="009B7572">
            <w:pPr>
              <w:pStyle w:val="TableParagraph"/>
              <w:spacing w:line="225" w:lineRule="exact"/>
              <w:ind w:left="106"/>
              <w:rPr>
                <w:sz w:val="20"/>
              </w:rPr>
            </w:pPr>
            <w:r>
              <w:rPr>
                <w:sz w:val="20"/>
              </w:rPr>
              <w:t>MW</w:t>
            </w:r>
          </w:p>
        </w:tc>
        <w:tc>
          <w:tcPr>
            <w:tcW w:w="1612" w:type="dxa"/>
          </w:tcPr>
          <w:p w14:paraId="28679DB9" w14:textId="77777777" w:rsidR="009B7572" w:rsidRDefault="009B7572" w:rsidP="009B7572">
            <w:pPr>
              <w:pStyle w:val="TableParagraph"/>
              <w:ind w:left="0"/>
              <w:rPr>
                <w:sz w:val="20"/>
              </w:rPr>
            </w:pPr>
          </w:p>
        </w:tc>
      </w:tr>
      <w:tr w:rsidR="009B7572" w14:paraId="7E885D90" w14:textId="77777777" w:rsidTr="00A96490">
        <w:trPr>
          <w:trHeight w:val="318"/>
        </w:trPr>
        <w:tc>
          <w:tcPr>
            <w:tcW w:w="1385" w:type="dxa"/>
            <w:vMerge/>
            <w:tcBorders>
              <w:top w:val="nil"/>
            </w:tcBorders>
          </w:tcPr>
          <w:p w14:paraId="56FBAB65" w14:textId="77777777" w:rsidR="009B7572" w:rsidRDefault="009B7572" w:rsidP="009B7572">
            <w:pPr>
              <w:rPr>
                <w:sz w:val="2"/>
                <w:szCs w:val="2"/>
              </w:rPr>
            </w:pPr>
          </w:p>
        </w:tc>
        <w:tc>
          <w:tcPr>
            <w:tcW w:w="2127" w:type="dxa"/>
          </w:tcPr>
          <w:p w14:paraId="0FEB3682" w14:textId="77777777" w:rsidR="009B7572" w:rsidRDefault="009B7572" w:rsidP="009B7572">
            <w:pPr>
              <w:pStyle w:val="TableParagraph"/>
              <w:spacing w:line="223" w:lineRule="exact"/>
              <w:rPr>
                <w:sz w:val="20"/>
              </w:rPr>
            </w:pPr>
            <w:r>
              <w:rPr>
                <w:sz w:val="20"/>
              </w:rPr>
              <w:t>Time to</w:t>
            </w:r>
          </w:p>
        </w:tc>
        <w:tc>
          <w:tcPr>
            <w:tcW w:w="1561" w:type="dxa"/>
          </w:tcPr>
          <w:p w14:paraId="4D96D385" w14:textId="77777777" w:rsidR="009B7572" w:rsidRDefault="009B7572" w:rsidP="009B7572">
            <w:pPr>
              <w:pStyle w:val="TableParagraph"/>
              <w:spacing w:line="223" w:lineRule="exact"/>
              <w:rPr>
                <w:sz w:val="20"/>
              </w:rPr>
            </w:pPr>
            <w:r>
              <w:rPr>
                <w:sz w:val="20"/>
              </w:rPr>
              <w:t>Time format</w:t>
            </w:r>
          </w:p>
        </w:tc>
        <w:tc>
          <w:tcPr>
            <w:tcW w:w="1134" w:type="dxa"/>
          </w:tcPr>
          <w:p w14:paraId="2E3D7B4C" w14:textId="77777777" w:rsidR="009B7572" w:rsidRDefault="009B7572" w:rsidP="009B7572">
            <w:pPr>
              <w:pStyle w:val="TableParagraph"/>
              <w:spacing w:line="223" w:lineRule="exact"/>
              <w:ind w:left="106"/>
              <w:rPr>
                <w:sz w:val="20"/>
              </w:rPr>
            </w:pPr>
            <w:r>
              <w:rPr>
                <w:w w:val="99"/>
                <w:sz w:val="20"/>
              </w:rPr>
              <w:t>-</w:t>
            </w:r>
          </w:p>
        </w:tc>
        <w:tc>
          <w:tcPr>
            <w:tcW w:w="1612" w:type="dxa"/>
          </w:tcPr>
          <w:p w14:paraId="07AFCE42" w14:textId="77777777" w:rsidR="009B7572" w:rsidRDefault="009B7572" w:rsidP="009B7572">
            <w:pPr>
              <w:pStyle w:val="TableParagraph"/>
              <w:ind w:left="0"/>
              <w:rPr>
                <w:sz w:val="20"/>
              </w:rPr>
            </w:pPr>
          </w:p>
        </w:tc>
      </w:tr>
      <w:tr w:rsidR="009B7572" w14:paraId="50DCFEF0" w14:textId="77777777" w:rsidTr="00A96490">
        <w:trPr>
          <w:trHeight w:val="551"/>
        </w:trPr>
        <w:tc>
          <w:tcPr>
            <w:tcW w:w="1385" w:type="dxa"/>
            <w:vMerge/>
            <w:tcBorders>
              <w:top w:val="nil"/>
            </w:tcBorders>
          </w:tcPr>
          <w:p w14:paraId="507A683B" w14:textId="77777777" w:rsidR="009B7572" w:rsidRDefault="009B7572" w:rsidP="009B7572">
            <w:pPr>
              <w:rPr>
                <w:sz w:val="2"/>
                <w:szCs w:val="2"/>
              </w:rPr>
            </w:pPr>
          </w:p>
        </w:tc>
        <w:tc>
          <w:tcPr>
            <w:tcW w:w="2127" w:type="dxa"/>
          </w:tcPr>
          <w:p w14:paraId="02FD7049" w14:textId="77777777" w:rsidR="009B7572" w:rsidRDefault="009B7572" w:rsidP="009B7572">
            <w:pPr>
              <w:pStyle w:val="TableParagraph"/>
              <w:spacing w:line="237" w:lineRule="auto"/>
              <w:ind w:right="562"/>
              <w:rPr>
                <w:sz w:val="20"/>
              </w:rPr>
            </w:pPr>
            <w:r>
              <w:rPr>
                <w:sz w:val="20"/>
              </w:rPr>
              <w:t>Maximum Export Level to</w:t>
            </w:r>
          </w:p>
        </w:tc>
        <w:tc>
          <w:tcPr>
            <w:tcW w:w="1561" w:type="dxa"/>
          </w:tcPr>
          <w:p w14:paraId="4FC9539F" w14:textId="77777777" w:rsidR="009B7572" w:rsidRDefault="009B7572" w:rsidP="009B7572">
            <w:pPr>
              <w:pStyle w:val="TableParagraph"/>
              <w:spacing w:line="225" w:lineRule="exact"/>
              <w:rPr>
                <w:sz w:val="20"/>
              </w:rPr>
            </w:pPr>
            <w:r>
              <w:rPr>
                <w:sz w:val="20"/>
              </w:rPr>
              <w:t>Numeric</w:t>
            </w:r>
          </w:p>
        </w:tc>
        <w:tc>
          <w:tcPr>
            <w:tcW w:w="1134" w:type="dxa"/>
          </w:tcPr>
          <w:p w14:paraId="7999CFF4" w14:textId="77777777" w:rsidR="009B7572" w:rsidRDefault="009B7572" w:rsidP="009B7572">
            <w:pPr>
              <w:pStyle w:val="TableParagraph"/>
              <w:spacing w:line="225" w:lineRule="exact"/>
              <w:ind w:left="106"/>
              <w:rPr>
                <w:sz w:val="20"/>
              </w:rPr>
            </w:pPr>
            <w:r>
              <w:rPr>
                <w:sz w:val="20"/>
              </w:rPr>
              <w:t>MW</w:t>
            </w:r>
          </w:p>
        </w:tc>
        <w:tc>
          <w:tcPr>
            <w:tcW w:w="1612" w:type="dxa"/>
          </w:tcPr>
          <w:p w14:paraId="1CCBC8A4" w14:textId="77777777" w:rsidR="009B7572" w:rsidRDefault="009B7572" w:rsidP="009B7572">
            <w:pPr>
              <w:pStyle w:val="TableParagraph"/>
              <w:ind w:left="0"/>
              <w:rPr>
                <w:sz w:val="20"/>
              </w:rPr>
            </w:pPr>
          </w:p>
        </w:tc>
      </w:tr>
      <w:tr w:rsidR="009B7572" w14:paraId="5B19C13A" w14:textId="77777777" w:rsidTr="00A96490">
        <w:trPr>
          <w:trHeight w:val="318"/>
        </w:trPr>
        <w:tc>
          <w:tcPr>
            <w:tcW w:w="1385" w:type="dxa"/>
            <w:vMerge w:val="restart"/>
          </w:tcPr>
          <w:p w14:paraId="492D2257" w14:textId="77777777" w:rsidR="009B7572" w:rsidRDefault="009B7572" w:rsidP="009B7572">
            <w:pPr>
              <w:pStyle w:val="TableParagraph"/>
              <w:spacing w:line="223" w:lineRule="exact"/>
              <w:rPr>
                <w:sz w:val="20"/>
              </w:rPr>
            </w:pPr>
            <w:r>
              <w:rPr>
                <w:sz w:val="20"/>
              </w:rPr>
              <w:t>MIL</w:t>
            </w:r>
          </w:p>
        </w:tc>
        <w:tc>
          <w:tcPr>
            <w:tcW w:w="2127" w:type="dxa"/>
          </w:tcPr>
          <w:p w14:paraId="638B45AF" w14:textId="77777777" w:rsidR="009B7572" w:rsidRDefault="009B7572" w:rsidP="009B7572">
            <w:pPr>
              <w:pStyle w:val="TableParagraph"/>
              <w:spacing w:line="223" w:lineRule="exact"/>
              <w:rPr>
                <w:sz w:val="20"/>
              </w:rPr>
            </w:pPr>
            <w:r>
              <w:rPr>
                <w:sz w:val="20"/>
              </w:rPr>
              <w:t>Time from</w:t>
            </w:r>
          </w:p>
        </w:tc>
        <w:tc>
          <w:tcPr>
            <w:tcW w:w="1561" w:type="dxa"/>
          </w:tcPr>
          <w:p w14:paraId="70FD41DB" w14:textId="77777777" w:rsidR="009B7572" w:rsidRDefault="009B7572" w:rsidP="009B7572">
            <w:pPr>
              <w:pStyle w:val="TableParagraph"/>
              <w:spacing w:line="223" w:lineRule="exact"/>
              <w:rPr>
                <w:sz w:val="20"/>
              </w:rPr>
            </w:pPr>
            <w:r>
              <w:rPr>
                <w:sz w:val="20"/>
              </w:rPr>
              <w:t>Time format</w:t>
            </w:r>
          </w:p>
        </w:tc>
        <w:tc>
          <w:tcPr>
            <w:tcW w:w="1134" w:type="dxa"/>
          </w:tcPr>
          <w:p w14:paraId="3ED4755B" w14:textId="77777777" w:rsidR="009B7572" w:rsidRDefault="009B7572" w:rsidP="009B7572">
            <w:pPr>
              <w:pStyle w:val="TableParagraph"/>
              <w:spacing w:line="223" w:lineRule="exact"/>
              <w:ind w:left="106"/>
              <w:rPr>
                <w:sz w:val="20"/>
              </w:rPr>
            </w:pPr>
            <w:r>
              <w:rPr>
                <w:w w:val="99"/>
                <w:sz w:val="20"/>
              </w:rPr>
              <w:t>-</w:t>
            </w:r>
          </w:p>
        </w:tc>
        <w:tc>
          <w:tcPr>
            <w:tcW w:w="1612" w:type="dxa"/>
          </w:tcPr>
          <w:p w14:paraId="77A6F534" w14:textId="77777777" w:rsidR="009B7572" w:rsidRDefault="009B7572" w:rsidP="009B7572">
            <w:pPr>
              <w:pStyle w:val="TableParagraph"/>
              <w:ind w:left="0"/>
              <w:rPr>
                <w:sz w:val="20"/>
              </w:rPr>
            </w:pPr>
          </w:p>
        </w:tc>
      </w:tr>
      <w:tr w:rsidR="009B7572" w14:paraId="09AF2616" w14:textId="77777777" w:rsidTr="00A96490">
        <w:trPr>
          <w:trHeight w:val="549"/>
        </w:trPr>
        <w:tc>
          <w:tcPr>
            <w:tcW w:w="1385" w:type="dxa"/>
            <w:vMerge/>
            <w:tcBorders>
              <w:top w:val="nil"/>
            </w:tcBorders>
          </w:tcPr>
          <w:p w14:paraId="0616B94C" w14:textId="77777777" w:rsidR="009B7572" w:rsidRDefault="009B7572" w:rsidP="009B7572">
            <w:pPr>
              <w:rPr>
                <w:sz w:val="2"/>
                <w:szCs w:val="2"/>
              </w:rPr>
            </w:pPr>
          </w:p>
        </w:tc>
        <w:tc>
          <w:tcPr>
            <w:tcW w:w="2127" w:type="dxa"/>
          </w:tcPr>
          <w:p w14:paraId="30CF4950" w14:textId="77777777" w:rsidR="009B7572" w:rsidRDefault="009B7572" w:rsidP="009B7572">
            <w:pPr>
              <w:pStyle w:val="TableParagraph"/>
              <w:spacing w:line="237" w:lineRule="auto"/>
              <w:ind w:right="351"/>
              <w:rPr>
                <w:sz w:val="20"/>
              </w:rPr>
            </w:pPr>
            <w:r>
              <w:rPr>
                <w:sz w:val="20"/>
              </w:rPr>
              <w:t>Maximum Import Level from</w:t>
            </w:r>
          </w:p>
        </w:tc>
        <w:tc>
          <w:tcPr>
            <w:tcW w:w="1561" w:type="dxa"/>
          </w:tcPr>
          <w:p w14:paraId="1B3C5E74" w14:textId="77777777" w:rsidR="009B7572" w:rsidRDefault="009B7572" w:rsidP="009B7572">
            <w:pPr>
              <w:pStyle w:val="TableParagraph"/>
              <w:spacing w:line="223" w:lineRule="exact"/>
              <w:rPr>
                <w:sz w:val="20"/>
              </w:rPr>
            </w:pPr>
            <w:r>
              <w:rPr>
                <w:sz w:val="20"/>
              </w:rPr>
              <w:t>Numeric</w:t>
            </w:r>
          </w:p>
        </w:tc>
        <w:tc>
          <w:tcPr>
            <w:tcW w:w="1134" w:type="dxa"/>
          </w:tcPr>
          <w:p w14:paraId="76003A31" w14:textId="77777777" w:rsidR="009B7572" w:rsidRDefault="009B7572" w:rsidP="009B7572">
            <w:pPr>
              <w:pStyle w:val="TableParagraph"/>
              <w:spacing w:line="223" w:lineRule="exact"/>
              <w:ind w:left="106"/>
              <w:rPr>
                <w:sz w:val="20"/>
              </w:rPr>
            </w:pPr>
            <w:r>
              <w:rPr>
                <w:sz w:val="20"/>
              </w:rPr>
              <w:t>MW</w:t>
            </w:r>
          </w:p>
        </w:tc>
        <w:tc>
          <w:tcPr>
            <w:tcW w:w="1612" w:type="dxa"/>
          </w:tcPr>
          <w:p w14:paraId="01C55088" w14:textId="77777777" w:rsidR="009B7572" w:rsidRDefault="009B7572" w:rsidP="009B7572">
            <w:pPr>
              <w:pStyle w:val="TableParagraph"/>
              <w:ind w:left="0"/>
              <w:rPr>
                <w:sz w:val="20"/>
              </w:rPr>
            </w:pPr>
          </w:p>
        </w:tc>
      </w:tr>
      <w:tr w:rsidR="009B7572" w14:paraId="4112FA23" w14:textId="77777777" w:rsidTr="00A96490">
        <w:trPr>
          <w:trHeight w:val="321"/>
        </w:trPr>
        <w:tc>
          <w:tcPr>
            <w:tcW w:w="1385" w:type="dxa"/>
            <w:vMerge/>
            <w:tcBorders>
              <w:top w:val="nil"/>
            </w:tcBorders>
          </w:tcPr>
          <w:p w14:paraId="1F54C1B5" w14:textId="77777777" w:rsidR="009B7572" w:rsidRDefault="009B7572" w:rsidP="009B7572">
            <w:pPr>
              <w:rPr>
                <w:sz w:val="2"/>
                <w:szCs w:val="2"/>
              </w:rPr>
            </w:pPr>
          </w:p>
        </w:tc>
        <w:tc>
          <w:tcPr>
            <w:tcW w:w="2127" w:type="dxa"/>
          </w:tcPr>
          <w:p w14:paraId="11981191" w14:textId="77777777" w:rsidR="009B7572" w:rsidRDefault="009B7572" w:rsidP="009B7572">
            <w:pPr>
              <w:pStyle w:val="TableParagraph"/>
              <w:spacing w:line="225" w:lineRule="exact"/>
              <w:rPr>
                <w:sz w:val="20"/>
              </w:rPr>
            </w:pPr>
            <w:r>
              <w:rPr>
                <w:sz w:val="20"/>
              </w:rPr>
              <w:t>Time to</w:t>
            </w:r>
          </w:p>
        </w:tc>
        <w:tc>
          <w:tcPr>
            <w:tcW w:w="1561" w:type="dxa"/>
          </w:tcPr>
          <w:p w14:paraId="11E6A396" w14:textId="77777777" w:rsidR="009B7572" w:rsidRDefault="009B7572" w:rsidP="009B7572">
            <w:pPr>
              <w:pStyle w:val="TableParagraph"/>
              <w:spacing w:line="225" w:lineRule="exact"/>
              <w:rPr>
                <w:sz w:val="20"/>
              </w:rPr>
            </w:pPr>
            <w:r>
              <w:rPr>
                <w:sz w:val="20"/>
              </w:rPr>
              <w:t>Time format</w:t>
            </w:r>
          </w:p>
        </w:tc>
        <w:tc>
          <w:tcPr>
            <w:tcW w:w="1134" w:type="dxa"/>
          </w:tcPr>
          <w:p w14:paraId="581E5A4A" w14:textId="77777777" w:rsidR="009B7572" w:rsidRDefault="009B7572" w:rsidP="009B7572">
            <w:pPr>
              <w:pStyle w:val="TableParagraph"/>
              <w:spacing w:line="225" w:lineRule="exact"/>
              <w:ind w:left="106"/>
              <w:rPr>
                <w:sz w:val="20"/>
              </w:rPr>
            </w:pPr>
            <w:r>
              <w:rPr>
                <w:w w:val="99"/>
                <w:sz w:val="20"/>
              </w:rPr>
              <w:t>-</w:t>
            </w:r>
          </w:p>
        </w:tc>
        <w:tc>
          <w:tcPr>
            <w:tcW w:w="1612" w:type="dxa"/>
          </w:tcPr>
          <w:p w14:paraId="1F7AB232" w14:textId="77777777" w:rsidR="009B7572" w:rsidRDefault="009B7572" w:rsidP="009B7572">
            <w:pPr>
              <w:pStyle w:val="TableParagraph"/>
              <w:ind w:left="0"/>
              <w:rPr>
                <w:sz w:val="20"/>
              </w:rPr>
            </w:pPr>
          </w:p>
        </w:tc>
      </w:tr>
      <w:tr w:rsidR="009B7572" w14:paraId="53513A20" w14:textId="77777777" w:rsidTr="00A96490">
        <w:trPr>
          <w:trHeight w:val="549"/>
        </w:trPr>
        <w:tc>
          <w:tcPr>
            <w:tcW w:w="1385" w:type="dxa"/>
            <w:vMerge/>
            <w:tcBorders>
              <w:top w:val="nil"/>
            </w:tcBorders>
          </w:tcPr>
          <w:p w14:paraId="1012DF9E" w14:textId="77777777" w:rsidR="009B7572" w:rsidRDefault="009B7572" w:rsidP="009B7572">
            <w:pPr>
              <w:rPr>
                <w:sz w:val="2"/>
                <w:szCs w:val="2"/>
              </w:rPr>
            </w:pPr>
          </w:p>
        </w:tc>
        <w:tc>
          <w:tcPr>
            <w:tcW w:w="2127" w:type="dxa"/>
          </w:tcPr>
          <w:p w14:paraId="3F196E24" w14:textId="77777777" w:rsidR="009B7572" w:rsidRDefault="009B7572" w:rsidP="009B7572">
            <w:pPr>
              <w:pStyle w:val="TableParagraph"/>
              <w:spacing w:line="237" w:lineRule="auto"/>
              <w:ind w:right="351"/>
              <w:rPr>
                <w:sz w:val="20"/>
              </w:rPr>
            </w:pPr>
            <w:r>
              <w:rPr>
                <w:sz w:val="20"/>
              </w:rPr>
              <w:t>Maximum Import Level to</w:t>
            </w:r>
          </w:p>
        </w:tc>
        <w:tc>
          <w:tcPr>
            <w:tcW w:w="1561" w:type="dxa"/>
          </w:tcPr>
          <w:p w14:paraId="4DA32854" w14:textId="77777777" w:rsidR="009B7572" w:rsidRDefault="009B7572" w:rsidP="009B7572">
            <w:pPr>
              <w:pStyle w:val="TableParagraph"/>
              <w:spacing w:line="223" w:lineRule="exact"/>
              <w:rPr>
                <w:sz w:val="20"/>
              </w:rPr>
            </w:pPr>
            <w:r>
              <w:rPr>
                <w:sz w:val="20"/>
              </w:rPr>
              <w:t>Numeric</w:t>
            </w:r>
          </w:p>
        </w:tc>
        <w:tc>
          <w:tcPr>
            <w:tcW w:w="1134" w:type="dxa"/>
          </w:tcPr>
          <w:p w14:paraId="074F02C6" w14:textId="77777777" w:rsidR="009B7572" w:rsidRDefault="009B7572" w:rsidP="009B7572">
            <w:pPr>
              <w:pStyle w:val="TableParagraph"/>
              <w:spacing w:line="223" w:lineRule="exact"/>
              <w:ind w:left="106"/>
              <w:rPr>
                <w:sz w:val="20"/>
              </w:rPr>
            </w:pPr>
            <w:r>
              <w:rPr>
                <w:sz w:val="20"/>
              </w:rPr>
              <w:t>MW</w:t>
            </w:r>
          </w:p>
        </w:tc>
        <w:tc>
          <w:tcPr>
            <w:tcW w:w="1612" w:type="dxa"/>
          </w:tcPr>
          <w:p w14:paraId="7D2A1AC0" w14:textId="77777777" w:rsidR="009B7572" w:rsidRDefault="009B7572" w:rsidP="009B7572">
            <w:pPr>
              <w:pStyle w:val="TableParagraph"/>
              <w:ind w:left="0"/>
              <w:rPr>
                <w:sz w:val="20"/>
              </w:rPr>
            </w:pPr>
          </w:p>
        </w:tc>
      </w:tr>
      <w:tr w:rsidR="009B7572" w14:paraId="45EE2409" w14:textId="77777777" w:rsidTr="00A96490">
        <w:trPr>
          <w:trHeight w:val="321"/>
        </w:trPr>
        <w:tc>
          <w:tcPr>
            <w:tcW w:w="1385" w:type="dxa"/>
            <w:vMerge w:val="restart"/>
          </w:tcPr>
          <w:p w14:paraId="6E2FB98F" w14:textId="77777777" w:rsidR="009B7572" w:rsidRDefault="009B7572" w:rsidP="009B7572">
            <w:pPr>
              <w:pStyle w:val="TableParagraph"/>
              <w:spacing w:line="225" w:lineRule="exact"/>
              <w:rPr>
                <w:sz w:val="20"/>
              </w:rPr>
            </w:pPr>
            <w:r>
              <w:rPr>
                <w:sz w:val="20"/>
              </w:rPr>
              <w:t>RURE</w:t>
            </w:r>
          </w:p>
        </w:tc>
        <w:tc>
          <w:tcPr>
            <w:tcW w:w="2127" w:type="dxa"/>
          </w:tcPr>
          <w:p w14:paraId="37EE9E48" w14:textId="77777777" w:rsidR="009B7572" w:rsidRDefault="009B7572" w:rsidP="009B7572">
            <w:pPr>
              <w:pStyle w:val="TableParagraph"/>
              <w:spacing w:line="225" w:lineRule="exact"/>
              <w:rPr>
                <w:sz w:val="20"/>
              </w:rPr>
            </w:pPr>
            <w:r>
              <w:rPr>
                <w:sz w:val="20"/>
              </w:rPr>
              <w:t>Effective time</w:t>
            </w:r>
          </w:p>
        </w:tc>
        <w:tc>
          <w:tcPr>
            <w:tcW w:w="1561" w:type="dxa"/>
          </w:tcPr>
          <w:p w14:paraId="583B0965" w14:textId="77777777" w:rsidR="009B7572" w:rsidRDefault="009B7572" w:rsidP="009B7572">
            <w:pPr>
              <w:pStyle w:val="TableParagraph"/>
              <w:spacing w:line="225" w:lineRule="exact"/>
              <w:rPr>
                <w:sz w:val="20"/>
              </w:rPr>
            </w:pPr>
            <w:r>
              <w:rPr>
                <w:sz w:val="20"/>
              </w:rPr>
              <w:t>Time format</w:t>
            </w:r>
          </w:p>
        </w:tc>
        <w:tc>
          <w:tcPr>
            <w:tcW w:w="1134" w:type="dxa"/>
          </w:tcPr>
          <w:p w14:paraId="6BE44E57" w14:textId="77777777" w:rsidR="009B7572" w:rsidRDefault="009B7572" w:rsidP="009B7572">
            <w:pPr>
              <w:pStyle w:val="TableParagraph"/>
              <w:spacing w:line="225" w:lineRule="exact"/>
              <w:ind w:left="106"/>
              <w:rPr>
                <w:sz w:val="20"/>
              </w:rPr>
            </w:pPr>
            <w:r>
              <w:rPr>
                <w:w w:val="99"/>
                <w:sz w:val="20"/>
              </w:rPr>
              <w:t>-</w:t>
            </w:r>
          </w:p>
        </w:tc>
        <w:tc>
          <w:tcPr>
            <w:tcW w:w="1612" w:type="dxa"/>
          </w:tcPr>
          <w:p w14:paraId="309E59F7" w14:textId="77777777" w:rsidR="009B7572" w:rsidRDefault="009B7572" w:rsidP="009B7572">
            <w:pPr>
              <w:pStyle w:val="TableParagraph"/>
              <w:spacing w:line="225" w:lineRule="exact"/>
              <w:ind w:left="6"/>
              <w:jc w:val="center"/>
              <w:rPr>
                <w:sz w:val="20"/>
              </w:rPr>
            </w:pPr>
            <w:r>
              <w:rPr>
                <w:w w:val="99"/>
                <w:sz w:val="20"/>
              </w:rPr>
              <w:t>*</w:t>
            </w:r>
          </w:p>
        </w:tc>
      </w:tr>
      <w:tr w:rsidR="009B7572" w14:paraId="614CFA89" w14:textId="77777777" w:rsidTr="00A96490">
        <w:trPr>
          <w:trHeight w:val="549"/>
        </w:trPr>
        <w:tc>
          <w:tcPr>
            <w:tcW w:w="1385" w:type="dxa"/>
            <w:vMerge/>
            <w:tcBorders>
              <w:top w:val="nil"/>
            </w:tcBorders>
          </w:tcPr>
          <w:p w14:paraId="5BE935CC" w14:textId="77777777" w:rsidR="009B7572" w:rsidRDefault="009B7572" w:rsidP="009B7572">
            <w:pPr>
              <w:rPr>
                <w:sz w:val="2"/>
                <w:szCs w:val="2"/>
              </w:rPr>
            </w:pPr>
          </w:p>
        </w:tc>
        <w:tc>
          <w:tcPr>
            <w:tcW w:w="2127" w:type="dxa"/>
          </w:tcPr>
          <w:p w14:paraId="1CC1CCB8" w14:textId="77777777" w:rsidR="009B7572" w:rsidRDefault="009B7572" w:rsidP="009B7572">
            <w:pPr>
              <w:pStyle w:val="TableParagraph"/>
              <w:spacing w:line="223" w:lineRule="exact"/>
              <w:rPr>
                <w:sz w:val="20"/>
              </w:rPr>
            </w:pPr>
            <w:r>
              <w:rPr>
                <w:sz w:val="20"/>
              </w:rPr>
              <w:t>Run-Up Rate 1</w:t>
            </w:r>
          </w:p>
        </w:tc>
        <w:tc>
          <w:tcPr>
            <w:tcW w:w="1561" w:type="dxa"/>
          </w:tcPr>
          <w:p w14:paraId="51D7811D" w14:textId="77777777" w:rsidR="009B7572" w:rsidRDefault="009B7572" w:rsidP="009B7572">
            <w:pPr>
              <w:pStyle w:val="TableParagraph"/>
              <w:spacing w:line="223" w:lineRule="exact"/>
              <w:rPr>
                <w:sz w:val="20"/>
              </w:rPr>
            </w:pPr>
            <w:r>
              <w:rPr>
                <w:sz w:val="20"/>
              </w:rPr>
              <w:t>Numeric</w:t>
            </w:r>
          </w:p>
        </w:tc>
        <w:tc>
          <w:tcPr>
            <w:tcW w:w="1134" w:type="dxa"/>
          </w:tcPr>
          <w:p w14:paraId="5381204F" w14:textId="77777777" w:rsidR="009B7572" w:rsidRDefault="009B7572" w:rsidP="009B7572">
            <w:pPr>
              <w:pStyle w:val="TableParagraph"/>
              <w:spacing w:line="237" w:lineRule="auto"/>
              <w:ind w:left="106" w:right="10"/>
              <w:rPr>
                <w:sz w:val="20"/>
              </w:rPr>
            </w:pPr>
            <w:r>
              <w:rPr>
                <w:sz w:val="20"/>
              </w:rPr>
              <w:t>MW / minute</w:t>
            </w:r>
          </w:p>
        </w:tc>
        <w:tc>
          <w:tcPr>
            <w:tcW w:w="1612" w:type="dxa"/>
          </w:tcPr>
          <w:p w14:paraId="1BC14A52" w14:textId="77777777" w:rsidR="009B7572" w:rsidRDefault="009B7572" w:rsidP="009B7572">
            <w:pPr>
              <w:pStyle w:val="TableParagraph"/>
              <w:ind w:left="0"/>
              <w:rPr>
                <w:sz w:val="20"/>
              </w:rPr>
            </w:pPr>
          </w:p>
        </w:tc>
      </w:tr>
      <w:tr w:rsidR="009B7572" w14:paraId="51914E1C" w14:textId="77777777" w:rsidTr="00A96490">
        <w:trPr>
          <w:trHeight w:val="321"/>
        </w:trPr>
        <w:tc>
          <w:tcPr>
            <w:tcW w:w="1385" w:type="dxa"/>
            <w:vMerge/>
            <w:tcBorders>
              <w:top w:val="nil"/>
            </w:tcBorders>
          </w:tcPr>
          <w:p w14:paraId="6134564C" w14:textId="77777777" w:rsidR="009B7572" w:rsidRDefault="009B7572" w:rsidP="009B7572">
            <w:pPr>
              <w:rPr>
                <w:sz w:val="2"/>
                <w:szCs w:val="2"/>
              </w:rPr>
            </w:pPr>
          </w:p>
        </w:tc>
        <w:tc>
          <w:tcPr>
            <w:tcW w:w="2127" w:type="dxa"/>
          </w:tcPr>
          <w:p w14:paraId="2FDF9D78" w14:textId="77777777" w:rsidR="009B7572" w:rsidRDefault="009B7572" w:rsidP="009B7572">
            <w:pPr>
              <w:pStyle w:val="TableParagraph"/>
              <w:spacing w:line="223" w:lineRule="exact"/>
              <w:rPr>
                <w:sz w:val="20"/>
              </w:rPr>
            </w:pPr>
            <w:r>
              <w:rPr>
                <w:sz w:val="20"/>
              </w:rPr>
              <w:t>Run-Up Elbow 2</w:t>
            </w:r>
          </w:p>
        </w:tc>
        <w:tc>
          <w:tcPr>
            <w:tcW w:w="1561" w:type="dxa"/>
          </w:tcPr>
          <w:p w14:paraId="30A8C1BD" w14:textId="77777777" w:rsidR="009B7572" w:rsidRDefault="009B7572" w:rsidP="009B7572">
            <w:pPr>
              <w:pStyle w:val="TableParagraph"/>
              <w:spacing w:line="223" w:lineRule="exact"/>
              <w:rPr>
                <w:sz w:val="20"/>
              </w:rPr>
            </w:pPr>
            <w:r>
              <w:rPr>
                <w:sz w:val="20"/>
              </w:rPr>
              <w:t>Numeric</w:t>
            </w:r>
          </w:p>
        </w:tc>
        <w:tc>
          <w:tcPr>
            <w:tcW w:w="1134" w:type="dxa"/>
          </w:tcPr>
          <w:p w14:paraId="551D2B87" w14:textId="77777777" w:rsidR="009B7572" w:rsidRDefault="009B7572" w:rsidP="009B7572">
            <w:pPr>
              <w:pStyle w:val="TableParagraph"/>
              <w:spacing w:line="223" w:lineRule="exact"/>
              <w:ind w:left="106"/>
              <w:rPr>
                <w:sz w:val="20"/>
              </w:rPr>
            </w:pPr>
            <w:r>
              <w:rPr>
                <w:sz w:val="20"/>
              </w:rPr>
              <w:t>MW</w:t>
            </w:r>
          </w:p>
        </w:tc>
        <w:tc>
          <w:tcPr>
            <w:tcW w:w="1612" w:type="dxa"/>
          </w:tcPr>
          <w:p w14:paraId="5B1BB8E7" w14:textId="77777777" w:rsidR="009B7572" w:rsidRDefault="009B7572" w:rsidP="009B7572">
            <w:pPr>
              <w:pStyle w:val="TableParagraph"/>
              <w:ind w:left="0"/>
              <w:rPr>
                <w:sz w:val="20"/>
              </w:rPr>
            </w:pPr>
          </w:p>
        </w:tc>
      </w:tr>
      <w:tr w:rsidR="009B7572" w14:paraId="045FCE14" w14:textId="77777777" w:rsidTr="00A96490">
        <w:trPr>
          <w:trHeight w:val="549"/>
        </w:trPr>
        <w:tc>
          <w:tcPr>
            <w:tcW w:w="1385" w:type="dxa"/>
            <w:vMerge/>
            <w:tcBorders>
              <w:top w:val="nil"/>
            </w:tcBorders>
          </w:tcPr>
          <w:p w14:paraId="4E6E59FE" w14:textId="77777777" w:rsidR="009B7572" w:rsidRDefault="009B7572" w:rsidP="009B7572">
            <w:pPr>
              <w:rPr>
                <w:sz w:val="2"/>
                <w:szCs w:val="2"/>
              </w:rPr>
            </w:pPr>
          </w:p>
        </w:tc>
        <w:tc>
          <w:tcPr>
            <w:tcW w:w="2127" w:type="dxa"/>
          </w:tcPr>
          <w:p w14:paraId="7A7F4C99" w14:textId="77777777" w:rsidR="009B7572" w:rsidRDefault="009B7572" w:rsidP="009B7572">
            <w:pPr>
              <w:pStyle w:val="TableParagraph"/>
              <w:spacing w:line="223" w:lineRule="exact"/>
              <w:rPr>
                <w:sz w:val="20"/>
              </w:rPr>
            </w:pPr>
            <w:r>
              <w:rPr>
                <w:sz w:val="20"/>
              </w:rPr>
              <w:t>Run-Up Rate 2</w:t>
            </w:r>
          </w:p>
        </w:tc>
        <w:tc>
          <w:tcPr>
            <w:tcW w:w="1561" w:type="dxa"/>
          </w:tcPr>
          <w:p w14:paraId="00AA75EF" w14:textId="77777777" w:rsidR="009B7572" w:rsidRDefault="009B7572" w:rsidP="009B7572">
            <w:pPr>
              <w:pStyle w:val="TableParagraph"/>
              <w:spacing w:line="223" w:lineRule="exact"/>
              <w:rPr>
                <w:sz w:val="20"/>
              </w:rPr>
            </w:pPr>
            <w:r>
              <w:rPr>
                <w:sz w:val="20"/>
              </w:rPr>
              <w:t>Numeric</w:t>
            </w:r>
          </w:p>
        </w:tc>
        <w:tc>
          <w:tcPr>
            <w:tcW w:w="1134" w:type="dxa"/>
          </w:tcPr>
          <w:p w14:paraId="267AF81D" w14:textId="77777777" w:rsidR="009B7572" w:rsidRDefault="009B7572" w:rsidP="009B7572">
            <w:pPr>
              <w:pStyle w:val="TableParagraph"/>
              <w:ind w:left="106" w:right="10"/>
              <w:rPr>
                <w:sz w:val="20"/>
              </w:rPr>
            </w:pPr>
            <w:r>
              <w:rPr>
                <w:sz w:val="20"/>
              </w:rPr>
              <w:t>MW / minute</w:t>
            </w:r>
          </w:p>
        </w:tc>
        <w:tc>
          <w:tcPr>
            <w:tcW w:w="1612" w:type="dxa"/>
          </w:tcPr>
          <w:p w14:paraId="568D4368" w14:textId="77777777" w:rsidR="009B7572" w:rsidRDefault="009B7572" w:rsidP="009B7572">
            <w:pPr>
              <w:pStyle w:val="TableParagraph"/>
              <w:ind w:left="0"/>
              <w:rPr>
                <w:sz w:val="20"/>
              </w:rPr>
            </w:pPr>
          </w:p>
        </w:tc>
      </w:tr>
      <w:tr w:rsidR="009B7572" w14:paraId="49ED6E98" w14:textId="77777777" w:rsidTr="00A96490">
        <w:trPr>
          <w:trHeight w:val="318"/>
        </w:trPr>
        <w:tc>
          <w:tcPr>
            <w:tcW w:w="1385" w:type="dxa"/>
            <w:vMerge/>
            <w:tcBorders>
              <w:top w:val="nil"/>
            </w:tcBorders>
          </w:tcPr>
          <w:p w14:paraId="6A71969A" w14:textId="77777777" w:rsidR="009B7572" w:rsidRDefault="009B7572" w:rsidP="009B7572">
            <w:pPr>
              <w:rPr>
                <w:sz w:val="2"/>
                <w:szCs w:val="2"/>
              </w:rPr>
            </w:pPr>
          </w:p>
        </w:tc>
        <w:tc>
          <w:tcPr>
            <w:tcW w:w="2127" w:type="dxa"/>
          </w:tcPr>
          <w:p w14:paraId="22AB7AC6" w14:textId="77777777" w:rsidR="009B7572" w:rsidRDefault="009B7572" w:rsidP="009B7572">
            <w:pPr>
              <w:pStyle w:val="TableParagraph"/>
              <w:spacing w:line="223" w:lineRule="exact"/>
              <w:rPr>
                <w:sz w:val="20"/>
              </w:rPr>
            </w:pPr>
            <w:r>
              <w:rPr>
                <w:sz w:val="20"/>
              </w:rPr>
              <w:t>Run-Up Elbow 3</w:t>
            </w:r>
          </w:p>
        </w:tc>
        <w:tc>
          <w:tcPr>
            <w:tcW w:w="1561" w:type="dxa"/>
          </w:tcPr>
          <w:p w14:paraId="2791B5D4" w14:textId="77777777" w:rsidR="009B7572" w:rsidRDefault="009B7572" w:rsidP="009B7572">
            <w:pPr>
              <w:pStyle w:val="TableParagraph"/>
              <w:spacing w:line="223" w:lineRule="exact"/>
              <w:rPr>
                <w:sz w:val="20"/>
              </w:rPr>
            </w:pPr>
            <w:r>
              <w:rPr>
                <w:sz w:val="20"/>
              </w:rPr>
              <w:t>Numeric</w:t>
            </w:r>
          </w:p>
        </w:tc>
        <w:tc>
          <w:tcPr>
            <w:tcW w:w="1134" w:type="dxa"/>
          </w:tcPr>
          <w:p w14:paraId="1BF94CD3" w14:textId="77777777" w:rsidR="009B7572" w:rsidRDefault="009B7572" w:rsidP="009B7572">
            <w:pPr>
              <w:pStyle w:val="TableParagraph"/>
              <w:spacing w:line="223" w:lineRule="exact"/>
              <w:ind w:left="106"/>
              <w:rPr>
                <w:sz w:val="20"/>
              </w:rPr>
            </w:pPr>
            <w:r>
              <w:rPr>
                <w:sz w:val="20"/>
              </w:rPr>
              <w:t>MW</w:t>
            </w:r>
          </w:p>
        </w:tc>
        <w:tc>
          <w:tcPr>
            <w:tcW w:w="1612" w:type="dxa"/>
          </w:tcPr>
          <w:p w14:paraId="46050714" w14:textId="77777777" w:rsidR="009B7572" w:rsidRDefault="009B7572" w:rsidP="009B7572">
            <w:pPr>
              <w:pStyle w:val="TableParagraph"/>
              <w:ind w:left="0"/>
              <w:rPr>
                <w:sz w:val="20"/>
              </w:rPr>
            </w:pPr>
          </w:p>
        </w:tc>
      </w:tr>
      <w:tr w:rsidR="009B7572" w14:paraId="1AB7D482" w14:textId="77777777" w:rsidTr="00A96490">
        <w:trPr>
          <w:trHeight w:val="549"/>
        </w:trPr>
        <w:tc>
          <w:tcPr>
            <w:tcW w:w="1385" w:type="dxa"/>
          </w:tcPr>
          <w:p w14:paraId="34B89F60" w14:textId="77777777" w:rsidR="009B7572" w:rsidRDefault="009B7572" w:rsidP="009B7572">
            <w:pPr>
              <w:pStyle w:val="TableParagraph"/>
              <w:ind w:left="0"/>
              <w:rPr>
                <w:sz w:val="20"/>
              </w:rPr>
            </w:pPr>
          </w:p>
        </w:tc>
        <w:tc>
          <w:tcPr>
            <w:tcW w:w="2127" w:type="dxa"/>
          </w:tcPr>
          <w:p w14:paraId="29C6FDC4" w14:textId="77777777" w:rsidR="009B7572" w:rsidRDefault="009B7572" w:rsidP="009B7572">
            <w:pPr>
              <w:pStyle w:val="TableParagraph"/>
              <w:spacing w:line="225" w:lineRule="exact"/>
              <w:rPr>
                <w:sz w:val="20"/>
              </w:rPr>
            </w:pPr>
            <w:r>
              <w:rPr>
                <w:sz w:val="20"/>
              </w:rPr>
              <w:t>Run-Up Rate 3</w:t>
            </w:r>
          </w:p>
        </w:tc>
        <w:tc>
          <w:tcPr>
            <w:tcW w:w="1561" w:type="dxa"/>
          </w:tcPr>
          <w:p w14:paraId="52022484" w14:textId="77777777" w:rsidR="009B7572" w:rsidRDefault="009B7572" w:rsidP="009B7572">
            <w:pPr>
              <w:pStyle w:val="TableParagraph"/>
              <w:spacing w:line="225" w:lineRule="exact"/>
              <w:rPr>
                <w:sz w:val="20"/>
              </w:rPr>
            </w:pPr>
            <w:r>
              <w:rPr>
                <w:sz w:val="20"/>
              </w:rPr>
              <w:t>Numeric</w:t>
            </w:r>
          </w:p>
        </w:tc>
        <w:tc>
          <w:tcPr>
            <w:tcW w:w="1134" w:type="dxa"/>
          </w:tcPr>
          <w:p w14:paraId="373FAD67" w14:textId="77777777" w:rsidR="009B7572" w:rsidRDefault="009B7572" w:rsidP="009B7572">
            <w:pPr>
              <w:pStyle w:val="TableParagraph"/>
              <w:spacing w:line="237" w:lineRule="auto"/>
              <w:ind w:left="106" w:right="10"/>
              <w:rPr>
                <w:sz w:val="20"/>
              </w:rPr>
            </w:pPr>
            <w:r>
              <w:rPr>
                <w:sz w:val="20"/>
              </w:rPr>
              <w:t>MW / minute</w:t>
            </w:r>
          </w:p>
        </w:tc>
        <w:tc>
          <w:tcPr>
            <w:tcW w:w="1612" w:type="dxa"/>
          </w:tcPr>
          <w:p w14:paraId="20EC0CE8" w14:textId="77777777" w:rsidR="009B7572" w:rsidRDefault="009B7572" w:rsidP="009B7572">
            <w:pPr>
              <w:pStyle w:val="TableParagraph"/>
              <w:ind w:left="0"/>
              <w:rPr>
                <w:sz w:val="20"/>
              </w:rPr>
            </w:pPr>
          </w:p>
        </w:tc>
      </w:tr>
      <w:tr w:rsidR="009B7572" w14:paraId="1ABD41D2"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50E1A6FD" w14:textId="77777777" w:rsidR="009B7572" w:rsidRPr="00255DDC" w:rsidRDefault="009B7572" w:rsidP="009B7572">
            <w:pPr>
              <w:pStyle w:val="TableParagraph"/>
              <w:ind w:left="0"/>
              <w:rPr>
                <w:sz w:val="20"/>
              </w:rPr>
            </w:pPr>
            <w:r w:rsidRPr="00255DDC">
              <w:rPr>
                <w:sz w:val="20"/>
              </w:rPr>
              <w:t>Data Record Type</w:t>
            </w:r>
          </w:p>
        </w:tc>
        <w:tc>
          <w:tcPr>
            <w:tcW w:w="2127" w:type="dxa"/>
            <w:tcBorders>
              <w:top w:val="single" w:sz="4" w:space="0" w:color="000000"/>
              <w:left w:val="single" w:sz="4" w:space="0" w:color="000000"/>
              <w:bottom w:val="single" w:sz="4" w:space="0" w:color="000000"/>
              <w:right w:val="single" w:sz="4" w:space="0" w:color="000000"/>
            </w:tcBorders>
          </w:tcPr>
          <w:p w14:paraId="7BD014E5" w14:textId="77777777" w:rsidR="009B7572" w:rsidRPr="00255DDC" w:rsidRDefault="009B7572" w:rsidP="009B7572">
            <w:pPr>
              <w:pStyle w:val="TableParagraph"/>
              <w:spacing w:line="225" w:lineRule="exact"/>
              <w:rPr>
                <w:sz w:val="20"/>
              </w:rPr>
            </w:pPr>
            <w:r w:rsidRPr="00255DDC">
              <w:rPr>
                <w:sz w:val="20"/>
              </w:rPr>
              <w:t>Field</w:t>
            </w:r>
          </w:p>
        </w:tc>
        <w:tc>
          <w:tcPr>
            <w:tcW w:w="1561" w:type="dxa"/>
            <w:tcBorders>
              <w:top w:val="single" w:sz="4" w:space="0" w:color="000000"/>
              <w:left w:val="single" w:sz="4" w:space="0" w:color="000000"/>
              <w:bottom w:val="single" w:sz="4" w:space="0" w:color="000000"/>
              <w:right w:val="single" w:sz="4" w:space="0" w:color="000000"/>
            </w:tcBorders>
          </w:tcPr>
          <w:p w14:paraId="78BE7EFD" w14:textId="77777777" w:rsidR="009B7572" w:rsidRPr="00255DDC" w:rsidRDefault="009B7572" w:rsidP="009B7572">
            <w:pPr>
              <w:pStyle w:val="TableParagraph"/>
              <w:spacing w:line="225" w:lineRule="exact"/>
              <w:rPr>
                <w:sz w:val="20"/>
              </w:rPr>
            </w:pPr>
            <w:r w:rsidRPr="00255DDC">
              <w:rPr>
                <w:sz w:val="20"/>
              </w:rPr>
              <w:t>Format</w:t>
            </w:r>
          </w:p>
        </w:tc>
        <w:tc>
          <w:tcPr>
            <w:tcW w:w="1134" w:type="dxa"/>
            <w:tcBorders>
              <w:top w:val="single" w:sz="4" w:space="0" w:color="000000"/>
              <w:left w:val="single" w:sz="4" w:space="0" w:color="000000"/>
              <w:bottom w:val="single" w:sz="4" w:space="0" w:color="000000"/>
              <w:right w:val="single" w:sz="4" w:space="0" w:color="000000"/>
            </w:tcBorders>
          </w:tcPr>
          <w:p w14:paraId="3F1A9C08" w14:textId="77777777" w:rsidR="009B7572" w:rsidRPr="00255DDC" w:rsidRDefault="009B7572" w:rsidP="009B7572">
            <w:pPr>
              <w:pStyle w:val="TableParagraph"/>
              <w:spacing w:line="237" w:lineRule="auto"/>
              <w:ind w:left="106" w:right="10"/>
              <w:rPr>
                <w:sz w:val="20"/>
              </w:rPr>
            </w:pPr>
            <w:r w:rsidRPr="00255DDC">
              <w:rPr>
                <w:sz w:val="20"/>
              </w:rPr>
              <w:t>Units</w:t>
            </w:r>
          </w:p>
        </w:tc>
        <w:tc>
          <w:tcPr>
            <w:tcW w:w="1612" w:type="dxa"/>
            <w:tcBorders>
              <w:top w:val="single" w:sz="4" w:space="0" w:color="000000"/>
              <w:left w:val="single" w:sz="4" w:space="0" w:color="000000"/>
              <w:bottom w:val="single" w:sz="4" w:space="0" w:color="000000"/>
              <w:right w:val="single" w:sz="4" w:space="0" w:color="000000"/>
            </w:tcBorders>
          </w:tcPr>
          <w:p w14:paraId="7AE0BCF0" w14:textId="77777777" w:rsidR="009B7572" w:rsidRPr="00255DDC" w:rsidRDefault="009B7572" w:rsidP="009B7572">
            <w:pPr>
              <w:pStyle w:val="TableParagraph"/>
              <w:ind w:left="0"/>
              <w:rPr>
                <w:sz w:val="20"/>
              </w:rPr>
            </w:pPr>
            <w:r w:rsidRPr="00255DDC">
              <w:rPr>
                <w:sz w:val="20"/>
              </w:rPr>
              <w:t>Comments</w:t>
            </w:r>
          </w:p>
        </w:tc>
      </w:tr>
      <w:tr w:rsidR="009B7572" w14:paraId="3A1C9F95"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6992C7DD" w14:textId="77777777" w:rsidR="009B7572" w:rsidRDefault="009B7572" w:rsidP="009B7572">
            <w:pPr>
              <w:pStyle w:val="TableParagraph"/>
              <w:ind w:left="0"/>
              <w:rPr>
                <w:sz w:val="20"/>
              </w:rPr>
            </w:pPr>
            <w:r>
              <w:rPr>
                <w:sz w:val="20"/>
              </w:rPr>
              <w:t>RURI</w:t>
            </w:r>
          </w:p>
        </w:tc>
        <w:tc>
          <w:tcPr>
            <w:tcW w:w="2127" w:type="dxa"/>
            <w:tcBorders>
              <w:top w:val="single" w:sz="4" w:space="0" w:color="000000"/>
              <w:left w:val="single" w:sz="4" w:space="0" w:color="000000"/>
              <w:bottom w:val="single" w:sz="4" w:space="0" w:color="000000"/>
              <w:right w:val="single" w:sz="4" w:space="0" w:color="000000"/>
            </w:tcBorders>
          </w:tcPr>
          <w:p w14:paraId="3F0A5A6D" w14:textId="77777777" w:rsidR="009B7572" w:rsidRDefault="009B7572" w:rsidP="009B7572">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0B3BEC14" w14:textId="77777777" w:rsidR="009B7572" w:rsidRDefault="009B7572" w:rsidP="009B7572">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14DC84FF" w14:textId="77777777" w:rsidR="009B7572" w:rsidRDefault="009B7572" w:rsidP="009B7572">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6AE6FA48" w14:textId="77777777" w:rsidR="009B7572" w:rsidRDefault="009B7572" w:rsidP="009B7572">
            <w:pPr>
              <w:pStyle w:val="TableParagraph"/>
              <w:ind w:left="0"/>
              <w:rPr>
                <w:sz w:val="20"/>
              </w:rPr>
            </w:pPr>
            <w:r w:rsidRPr="00255DDC">
              <w:rPr>
                <w:sz w:val="20"/>
              </w:rPr>
              <w:t>*</w:t>
            </w:r>
          </w:p>
        </w:tc>
      </w:tr>
      <w:tr w:rsidR="009B7572" w14:paraId="675C39D4"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722E1AE"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1038C627" w14:textId="77777777" w:rsidR="009B7572" w:rsidRDefault="009B7572" w:rsidP="009B7572">
            <w:pPr>
              <w:pStyle w:val="TableParagraph"/>
              <w:spacing w:line="225" w:lineRule="exact"/>
              <w:rPr>
                <w:sz w:val="20"/>
              </w:rPr>
            </w:pPr>
            <w:r>
              <w:rPr>
                <w:sz w:val="20"/>
              </w:rPr>
              <w:t>Run-Up Rate -1</w:t>
            </w:r>
          </w:p>
        </w:tc>
        <w:tc>
          <w:tcPr>
            <w:tcW w:w="1561" w:type="dxa"/>
            <w:tcBorders>
              <w:top w:val="single" w:sz="4" w:space="0" w:color="000000"/>
              <w:left w:val="single" w:sz="4" w:space="0" w:color="000000"/>
              <w:bottom w:val="single" w:sz="4" w:space="0" w:color="000000"/>
              <w:right w:val="single" w:sz="4" w:space="0" w:color="000000"/>
            </w:tcBorders>
          </w:tcPr>
          <w:p w14:paraId="6D16760B"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11BB86D3" w14:textId="77777777" w:rsidR="009B7572" w:rsidRDefault="009B7572" w:rsidP="009B7572">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623005D2" w14:textId="77777777" w:rsidR="009B7572" w:rsidRDefault="009B7572" w:rsidP="009B7572">
            <w:pPr>
              <w:pStyle w:val="TableParagraph"/>
              <w:ind w:left="0"/>
              <w:rPr>
                <w:sz w:val="20"/>
              </w:rPr>
            </w:pPr>
          </w:p>
        </w:tc>
      </w:tr>
      <w:tr w:rsidR="009B7572" w14:paraId="5A11B558"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58237379"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6311D3A7" w14:textId="77777777" w:rsidR="009B7572" w:rsidRDefault="009B7572" w:rsidP="009B7572">
            <w:pPr>
              <w:pStyle w:val="TableParagraph"/>
              <w:spacing w:line="225" w:lineRule="exact"/>
              <w:rPr>
                <w:sz w:val="20"/>
              </w:rPr>
            </w:pPr>
            <w:r>
              <w:rPr>
                <w:sz w:val="20"/>
              </w:rPr>
              <w:t>Run-Up Elbow -2</w:t>
            </w:r>
          </w:p>
        </w:tc>
        <w:tc>
          <w:tcPr>
            <w:tcW w:w="1561" w:type="dxa"/>
            <w:tcBorders>
              <w:top w:val="single" w:sz="4" w:space="0" w:color="000000"/>
              <w:left w:val="single" w:sz="4" w:space="0" w:color="000000"/>
              <w:bottom w:val="single" w:sz="4" w:space="0" w:color="000000"/>
              <w:right w:val="single" w:sz="4" w:space="0" w:color="000000"/>
            </w:tcBorders>
          </w:tcPr>
          <w:p w14:paraId="3DF1A0AF"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79AE2C71" w14:textId="77777777" w:rsidR="009B7572" w:rsidRDefault="009B7572" w:rsidP="009B7572">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29EBE735" w14:textId="77777777" w:rsidR="009B7572" w:rsidRDefault="009B7572" w:rsidP="009B7572">
            <w:pPr>
              <w:pStyle w:val="TableParagraph"/>
              <w:ind w:left="0"/>
              <w:rPr>
                <w:sz w:val="20"/>
              </w:rPr>
            </w:pPr>
          </w:p>
        </w:tc>
      </w:tr>
      <w:tr w:rsidR="009B7572" w14:paraId="4A761F3F"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466C9AE"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26541AD0" w14:textId="77777777" w:rsidR="009B7572" w:rsidRDefault="009B7572" w:rsidP="009B7572">
            <w:pPr>
              <w:pStyle w:val="TableParagraph"/>
              <w:spacing w:line="225" w:lineRule="exact"/>
              <w:rPr>
                <w:sz w:val="20"/>
              </w:rPr>
            </w:pPr>
            <w:r>
              <w:rPr>
                <w:sz w:val="20"/>
              </w:rPr>
              <w:t>Run-Up Rate -2</w:t>
            </w:r>
          </w:p>
        </w:tc>
        <w:tc>
          <w:tcPr>
            <w:tcW w:w="1561" w:type="dxa"/>
            <w:tcBorders>
              <w:top w:val="single" w:sz="4" w:space="0" w:color="000000"/>
              <w:left w:val="single" w:sz="4" w:space="0" w:color="000000"/>
              <w:bottom w:val="single" w:sz="4" w:space="0" w:color="000000"/>
              <w:right w:val="single" w:sz="4" w:space="0" w:color="000000"/>
            </w:tcBorders>
          </w:tcPr>
          <w:p w14:paraId="0395681F"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15C8167A" w14:textId="77777777" w:rsidR="009B7572" w:rsidRDefault="009B7572" w:rsidP="009B7572">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3812F60D" w14:textId="77777777" w:rsidR="009B7572" w:rsidRDefault="009B7572" w:rsidP="009B7572">
            <w:pPr>
              <w:pStyle w:val="TableParagraph"/>
              <w:ind w:left="0"/>
              <w:rPr>
                <w:sz w:val="20"/>
              </w:rPr>
            </w:pPr>
          </w:p>
        </w:tc>
      </w:tr>
      <w:tr w:rsidR="009B7572" w14:paraId="3784D8FC"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30999B84"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0FEFD273" w14:textId="77777777" w:rsidR="009B7572" w:rsidRDefault="009B7572" w:rsidP="009B7572">
            <w:pPr>
              <w:pStyle w:val="TableParagraph"/>
              <w:spacing w:line="225" w:lineRule="exact"/>
              <w:rPr>
                <w:sz w:val="20"/>
              </w:rPr>
            </w:pPr>
            <w:r>
              <w:rPr>
                <w:sz w:val="20"/>
              </w:rPr>
              <w:t>Run-Up Elbow -3</w:t>
            </w:r>
          </w:p>
        </w:tc>
        <w:tc>
          <w:tcPr>
            <w:tcW w:w="1561" w:type="dxa"/>
            <w:tcBorders>
              <w:top w:val="single" w:sz="4" w:space="0" w:color="000000"/>
              <w:left w:val="single" w:sz="4" w:space="0" w:color="000000"/>
              <w:bottom w:val="single" w:sz="4" w:space="0" w:color="000000"/>
              <w:right w:val="single" w:sz="4" w:space="0" w:color="000000"/>
            </w:tcBorders>
          </w:tcPr>
          <w:p w14:paraId="7E6941CB"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270DF58B" w14:textId="77777777" w:rsidR="009B7572" w:rsidRDefault="009B7572" w:rsidP="009B7572">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5D91A571" w14:textId="77777777" w:rsidR="009B7572" w:rsidRDefault="009B7572" w:rsidP="009B7572">
            <w:pPr>
              <w:pStyle w:val="TableParagraph"/>
              <w:ind w:left="0"/>
              <w:rPr>
                <w:sz w:val="20"/>
              </w:rPr>
            </w:pPr>
          </w:p>
        </w:tc>
      </w:tr>
      <w:tr w:rsidR="009B7572" w14:paraId="38E9EF9D"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E851BD4"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53897D84" w14:textId="77777777" w:rsidR="009B7572" w:rsidRDefault="009B7572" w:rsidP="009B7572">
            <w:pPr>
              <w:pStyle w:val="TableParagraph"/>
              <w:spacing w:line="225" w:lineRule="exact"/>
              <w:rPr>
                <w:sz w:val="20"/>
              </w:rPr>
            </w:pPr>
            <w:r>
              <w:rPr>
                <w:sz w:val="20"/>
              </w:rPr>
              <w:t>Run-Up Rate -3</w:t>
            </w:r>
          </w:p>
        </w:tc>
        <w:tc>
          <w:tcPr>
            <w:tcW w:w="1561" w:type="dxa"/>
            <w:tcBorders>
              <w:top w:val="single" w:sz="4" w:space="0" w:color="000000"/>
              <w:left w:val="single" w:sz="4" w:space="0" w:color="000000"/>
              <w:bottom w:val="single" w:sz="4" w:space="0" w:color="000000"/>
              <w:right w:val="single" w:sz="4" w:space="0" w:color="000000"/>
            </w:tcBorders>
          </w:tcPr>
          <w:p w14:paraId="5CA10133"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27B7EFF9" w14:textId="77777777" w:rsidR="009B7572" w:rsidRDefault="009B7572" w:rsidP="009B7572">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567DF341" w14:textId="77777777" w:rsidR="009B7572" w:rsidRDefault="009B7572" w:rsidP="009B7572">
            <w:pPr>
              <w:pStyle w:val="TableParagraph"/>
              <w:ind w:left="0"/>
              <w:rPr>
                <w:sz w:val="20"/>
              </w:rPr>
            </w:pPr>
          </w:p>
        </w:tc>
      </w:tr>
      <w:tr w:rsidR="009B7572" w14:paraId="7A72F339"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019A1C33" w14:textId="77777777" w:rsidR="009B7572" w:rsidRDefault="009B7572" w:rsidP="009B7572">
            <w:pPr>
              <w:pStyle w:val="TableParagraph"/>
              <w:ind w:left="0"/>
              <w:rPr>
                <w:sz w:val="20"/>
              </w:rPr>
            </w:pPr>
            <w:r>
              <w:rPr>
                <w:sz w:val="20"/>
              </w:rPr>
              <w:t>RDRE</w:t>
            </w:r>
          </w:p>
        </w:tc>
        <w:tc>
          <w:tcPr>
            <w:tcW w:w="2127" w:type="dxa"/>
            <w:tcBorders>
              <w:top w:val="single" w:sz="4" w:space="0" w:color="000000"/>
              <w:left w:val="single" w:sz="4" w:space="0" w:color="000000"/>
              <w:bottom w:val="single" w:sz="4" w:space="0" w:color="000000"/>
              <w:right w:val="single" w:sz="4" w:space="0" w:color="000000"/>
            </w:tcBorders>
          </w:tcPr>
          <w:p w14:paraId="103892EB" w14:textId="77777777" w:rsidR="009B7572" w:rsidRDefault="009B7572" w:rsidP="009B7572">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6568F24C" w14:textId="77777777" w:rsidR="009B7572" w:rsidRDefault="009B7572" w:rsidP="009B7572">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06244A68" w14:textId="77777777" w:rsidR="009B7572" w:rsidRDefault="009B7572" w:rsidP="009B7572">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39472C15" w14:textId="77777777" w:rsidR="009B7572" w:rsidRDefault="009B7572" w:rsidP="009B7572">
            <w:pPr>
              <w:pStyle w:val="TableParagraph"/>
              <w:ind w:left="0"/>
              <w:rPr>
                <w:sz w:val="20"/>
              </w:rPr>
            </w:pPr>
            <w:r w:rsidRPr="00255DDC">
              <w:rPr>
                <w:sz w:val="20"/>
              </w:rPr>
              <w:t>*</w:t>
            </w:r>
          </w:p>
        </w:tc>
      </w:tr>
      <w:tr w:rsidR="009B7572" w14:paraId="4C5959E8"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26E9CA7E"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720A161E" w14:textId="77777777" w:rsidR="009B7572" w:rsidRDefault="009B7572" w:rsidP="009B7572">
            <w:pPr>
              <w:pStyle w:val="TableParagraph"/>
              <w:spacing w:line="225" w:lineRule="exact"/>
              <w:rPr>
                <w:sz w:val="20"/>
              </w:rPr>
            </w:pPr>
            <w:r>
              <w:rPr>
                <w:sz w:val="20"/>
              </w:rPr>
              <w:t>Run-Down Rate 1</w:t>
            </w:r>
          </w:p>
        </w:tc>
        <w:tc>
          <w:tcPr>
            <w:tcW w:w="1561" w:type="dxa"/>
            <w:tcBorders>
              <w:top w:val="single" w:sz="4" w:space="0" w:color="000000"/>
              <w:left w:val="single" w:sz="4" w:space="0" w:color="000000"/>
              <w:bottom w:val="single" w:sz="4" w:space="0" w:color="000000"/>
              <w:right w:val="single" w:sz="4" w:space="0" w:color="000000"/>
            </w:tcBorders>
          </w:tcPr>
          <w:p w14:paraId="07FF6EA5"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6D445939" w14:textId="77777777" w:rsidR="009B7572" w:rsidRDefault="009B7572" w:rsidP="009B7572">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721FE321" w14:textId="77777777" w:rsidR="009B7572" w:rsidRDefault="009B7572" w:rsidP="009B7572">
            <w:pPr>
              <w:pStyle w:val="TableParagraph"/>
              <w:ind w:left="0"/>
              <w:rPr>
                <w:sz w:val="20"/>
              </w:rPr>
            </w:pPr>
          </w:p>
        </w:tc>
      </w:tr>
      <w:tr w:rsidR="009B7572" w14:paraId="2C58416E"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1ADAE8EF"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5B26CF85" w14:textId="77777777" w:rsidR="009B7572" w:rsidRDefault="009B7572" w:rsidP="009B7572">
            <w:pPr>
              <w:pStyle w:val="TableParagraph"/>
              <w:spacing w:line="225" w:lineRule="exact"/>
              <w:rPr>
                <w:sz w:val="20"/>
              </w:rPr>
            </w:pPr>
            <w:r>
              <w:rPr>
                <w:sz w:val="20"/>
              </w:rPr>
              <w:t>Run-Down Elbow 2</w:t>
            </w:r>
          </w:p>
        </w:tc>
        <w:tc>
          <w:tcPr>
            <w:tcW w:w="1561" w:type="dxa"/>
            <w:tcBorders>
              <w:top w:val="single" w:sz="4" w:space="0" w:color="000000"/>
              <w:left w:val="single" w:sz="4" w:space="0" w:color="000000"/>
              <w:bottom w:val="single" w:sz="4" w:space="0" w:color="000000"/>
              <w:right w:val="single" w:sz="4" w:space="0" w:color="000000"/>
            </w:tcBorders>
          </w:tcPr>
          <w:p w14:paraId="7AF41215"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006697A2" w14:textId="77777777" w:rsidR="009B7572" w:rsidRDefault="009B7572" w:rsidP="009B7572">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7AD3D9D2" w14:textId="77777777" w:rsidR="009B7572" w:rsidRDefault="009B7572" w:rsidP="009B7572">
            <w:pPr>
              <w:pStyle w:val="TableParagraph"/>
              <w:ind w:left="0"/>
              <w:rPr>
                <w:sz w:val="20"/>
              </w:rPr>
            </w:pPr>
          </w:p>
        </w:tc>
      </w:tr>
      <w:tr w:rsidR="009B7572" w14:paraId="4E844EB8"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50D2EFA7" w14:textId="77777777" w:rsidR="009B7572" w:rsidRPr="00255DDC" w:rsidRDefault="009B7572" w:rsidP="009B7572">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4740B993" w14:textId="77777777" w:rsidR="009B7572" w:rsidRDefault="009B7572" w:rsidP="009B7572">
            <w:pPr>
              <w:pStyle w:val="TableParagraph"/>
              <w:spacing w:line="225" w:lineRule="exact"/>
              <w:rPr>
                <w:sz w:val="20"/>
              </w:rPr>
            </w:pPr>
            <w:r>
              <w:rPr>
                <w:sz w:val="20"/>
              </w:rPr>
              <w:t>Run-Down Rate 2</w:t>
            </w:r>
          </w:p>
        </w:tc>
        <w:tc>
          <w:tcPr>
            <w:tcW w:w="1561" w:type="dxa"/>
            <w:tcBorders>
              <w:top w:val="single" w:sz="4" w:space="0" w:color="000000"/>
              <w:left w:val="single" w:sz="4" w:space="0" w:color="000000"/>
              <w:bottom w:val="single" w:sz="4" w:space="0" w:color="000000"/>
              <w:right w:val="single" w:sz="4" w:space="0" w:color="000000"/>
            </w:tcBorders>
          </w:tcPr>
          <w:p w14:paraId="191C296D" w14:textId="77777777" w:rsidR="009B7572" w:rsidRDefault="009B7572" w:rsidP="009B7572">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686DF916" w14:textId="77777777" w:rsidR="009B7572" w:rsidRDefault="009B7572" w:rsidP="009B7572">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5DF9AD90" w14:textId="77777777" w:rsidR="009B7572" w:rsidRDefault="009B7572" w:rsidP="009B7572">
            <w:pPr>
              <w:pStyle w:val="TableParagraph"/>
              <w:ind w:left="0"/>
              <w:rPr>
                <w:sz w:val="20"/>
              </w:rPr>
            </w:pPr>
          </w:p>
        </w:tc>
      </w:tr>
      <w:tr w:rsidR="008060AC" w14:paraId="3794488A"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1D9ADF1B" w14:textId="696965D4" w:rsidR="008060AC" w:rsidRPr="008060AC" w:rsidRDefault="008060AC" w:rsidP="008060AC">
            <w:pPr>
              <w:pStyle w:val="TableParagraph"/>
              <w:rPr>
                <w:b/>
                <w:bCs/>
                <w:sz w:val="20"/>
              </w:rPr>
            </w:pPr>
            <w:r w:rsidRPr="008060AC">
              <w:rPr>
                <w:b/>
                <w:bCs/>
                <w:sz w:val="20"/>
              </w:rPr>
              <w:lastRenderedPageBreak/>
              <w:t>Data Record Type</w:t>
            </w:r>
          </w:p>
        </w:tc>
        <w:tc>
          <w:tcPr>
            <w:tcW w:w="2127" w:type="dxa"/>
            <w:tcBorders>
              <w:top w:val="single" w:sz="4" w:space="0" w:color="000000"/>
              <w:left w:val="single" w:sz="4" w:space="0" w:color="000000"/>
              <w:bottom w:val="single" w:sz="4" w:space="0" w:color="000000"/>
              <w:right w:val="single" w:sz="4" w:space="0" w:color="000000"/>
            </w:tcBorders>
          </w:tcPr>
          <w:p w14:paraId="596DDB4F" w14:textId="0B745ADF" w:rsidR="008060AC" w:rsidRPr="008060AC" w:rsidRDefault="008060AC" w:rsidP="008060AC">
            <w:pPr>
              <w:pStyle w:val="TableParagraph"/>
              <w:spacing w:line="225" w:lineRule="exact"/>
              <w:rPr>
                <w:b/>
                <w:bCs/>
                <w:sz w:val="20"/>
              </w:rPr>
            </w:pPr>
            <w:r w:rsidRPr="008060AC">
              <w:rPr>
                <w:b/>
                <w:bCs/>
                <w:sz w:val="20"/>
              </w:rPr>
              <w:t>Field</w:t>
            </w:r>
          </w:p>
        </w:tc>
        <w:tc>
          <w:tcPr>
            <w:tcW w:w="1561" w:type="dxa"/>
            <w:tcBorders>
              <w:top w:val="single" w:sz="4" w:space="0" w:color="000000"/>
              <w:left w:val="single" w:sz="4" w:space="0" w:color="000000"/>
              <w:bottom w:val="single" w:sz="4" w:space="0" w:color="000000"/>
              <w:right w:val="single" w:sz="4" w:space="0" w:color="000000"/>
            </w:tcBorders>
          </w:tcPr>
          <w:p w14:paraId="668350FF" w14:textId="09CEE339" w:rsidR="008060AC" w:rsidRPr="008060AC" w:rsidRDefault="008060AC" w:rsidP="008060AC">
            <w:pPr>
              <w:pStyle w:val="TableParagraph"/>
              <w:spacing w:line="225" w:lineRule="exact"/>
              <w:rPr>
                <w:b/>
                <w:bCs/>
                <w:sz w:val="20"/>
              </w:rPr>
            </w:pPr>
            <w:r w:rsidRPr="008060AC">
              <w:rPr>
                <w:b/>
                <w:bCs/>
                <w:sz w:val="20"/>
              </w:rPr>
              <w:t>Format</w:t>
            </w:r>
          </w:p>
        </w:tc>
        <w:tc>
          <w:tcPr>
            <w:tcW w:w="1134" w:type="dxa"/>
            <w:tcBorders>
              <w:top w:val="single" w:sz="4" w:space="0" w:color="000000"/>
              <w:left w:val="single" w:sz="4" w:space="0" w:color="000000"/>
              <w:bottom w:val="single" w:sz="4" w:space="0" w:color="000000"/>
              <w:right w:val="single" w:sz="4" w:space="0" w:color="000000"/>
            </w:tcBorders>
          </w:tcPr>
          <w:p w14:paraId="56C724AC" w14:textId="60EFBCC0" w:rsidR="008060AC" w:rsidRPr="008060AC" w:rsidRDefault="008060AC" w:rsidP="008060AC">
            <w:pPr>
              <w:pStyle w:val="TableParagraph"/>
              <w:spacing w:line="237" w:lineRule="auto"/>
              <w:ind w:left="106" w:right="10"/>
              <w:rPr>
                <w:b/>
                <w:bCs/>
                <w:sz w:val="20"/>
              </w:rPr>
            </w:pPr>
            <w:r w:rsidRPr="008060AC">
              <w:rPr>
                <w:b/>
                <w:bCs/>
                <w:sz w:val="20"/>
              </w:rPr>
              <w:t>Units</w:t>
            </w:r>
          </w:p>
        </w:tc>
        <w:tc>
          <w:tcPr>
            <w:tcW w:w="1612" w:type="dxa"/>
            <w:tcBorders>
              <w:top w:val="single" w:sz="4" w:space="0" w:color="000000"/>
              <w:left w:val="single" w:sz="4" w:space="0" w:color="000000"/>
              <w:bottom w:val="single" w:sz="4" w:space="0" w:color="000000"/>
              <w:right w:val="single" w:sz="4" w:space="0" w:color="000000"/>
            </w:tcBorders>
          </w:tcPr>
          <w:p w14:paraId="30D6B2C0" w14:textId="6828F0AF" w:rsidR="008060AC" w:rsidRPr="008060AC" w:rsidRDefault="008060AC" w:rsidP="008060AC">
            <w:pPr>
              <w:pStyle w:val="TableParagraph"/>
              <w:ind w:left="0"/>
              <w:rPr>
                <w:b/>
                <w:bCs/>
                <w:sz w:val="20"/>
              </w:rPr>
            </w:pPr>
            <w:r w:rsidRPr="008060AC">
              <w:rPr>
                <w:b/>
                <w:bCs/>
                <w:sz w:val="20"/>
              </w:rPr>
              <w:t>Comments</w:t>
            </w:r>
          </w:p>
        </w:tc>
      </w:tr>
      <w:tr w:rsidR="008060AC" w14:paraId="5949C46A"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44CCC7C7"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7F18FC73" w14:textId="77777777" w:rsidR="008060AC" w:rsidRDefault="008060AC" w:rsidP="008060AC">
            <w:pPr>
              <w:pStyle w:val="TableParagraph"/>
              <w:spacing w:line="225" w:lineRule="exact"/>
              <w:rPr>
                <w:sz w:val="20"/>
              </w:rPr>
            </w:pPr>
            <w:r>
              <w:rPr>
                <w:sz w:val="20"/>
              </w:rPr>
              <w:t>Run-Down Elbow 3</w:t>
            </w:r>
          </w:p>
        </w:tc>
        <w:tc>
          <w:tcPr>
            <w:tcW w:w="1561" w:type="dxa"/>
            <w:tcBorders>
              <w:top w:val="single" w:sz="4" w:space="0" w:color="000000"/>
              <w:left w:val="single" w:sz="4" w:space="0" w:color="000000"/>
              <w:bottom w:val="single" w:sz="4" w:space="0" w:color="000000"/>
              <w:right w:val="single" w:sz="4" w:space="0" w:color="000000"/>
            </w:tcBorders>
          </w:tcPr>
          <w:p w14:paraId="7C99BBD7"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30C80EE2" w14:textId="77777777" w:rsidR="008060AC" w:rsidRDefault="008060AC" w:rsidP="008060AC">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05EFBD9C" w14:textId="77777777" w:rsidR="008060AC" w:rsidRDefault="008060AC" w:rsidP="008060AC">
            <w:pPr>
              <w:pStyle w:val="TableParagraph"/>
              <w:ind w:left="0"/>
              <w:rPr>
                <w:sz w:val="20"/>
              </w:rPr>
            </w:pPr>
          </w:p>
        </w:tc>
      </w:tr>
      <w:tr w:rsidR="008060AC" w14:paraId="03E8D06C"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E00FFEE"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07673D1C" w14:textId="77777777" w:rsidR="008060AC" w:rsidRDefault="008060AC" w:rsidP="008060AC">
            <w:pPr>
              <w:pStyle w:val="TableParagraph"/>
              <w:spacing w:line="225" w:lineRule="exact"/>
              <w:rPr>
                <w:sz w:val="20"/>
              </w:rPr>
            </w:pPr>
            <w:r>
              <w:rPr>
                <w:sz w:val="20"/>
              </w:rPr>
              <w:t>Run-Down Rate 3</w:t>
            </w:r>
          </w:p>
        </w:tc>
        <w:tc>
          <w:tcPr>
            <w:tcW w:w="1561" w:type="dxa"/>
            <w:tcBorders>
              <w:top w:val="single" w:sz="4" w:space="0" w:color="000000"/>
              <w:left w:val="single" w:sz="4" w:space="0" w:color="000000"/>
              <w:bottom w:val="single" w:sz="4" w:space="0" w:color="000000"/>
              <w:right w:val="single" w:sz="4" w:space="0" w:color="000000"/>
            </w:tcBorders>
          </w:tcPr>
          <w:p w14:paraId="1EA0012A"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7B595F40" w14:textId="77777777" w:rsidR="008060AC" w:rsidRDefault="008060AC" w:rsidP="008060AC">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2EA826E4" w14:textId="77777777" w:rsidR="008060AC" w:rsidRDefault="008060AC" w:rsidP="008060AC">
            <w:pPr>
              <w:pStyle w:val="TableParagraph"/>
              <w:ind w:left="0"/>
              <w:rPr>
                <w:sz w:val="20"/>
              </w:rPr>
            </w:pPr>
          </w:p>
        </w:tc>
      </w:tr>
      <w:tr w:rsidR="008060AC" w14:paraId="03230651"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15907FAD" w14:textId="77777777" w:rsidR="008060AC" w:rsidRDefault="008060AC" w:rsidP="008060AC">
            <w:pPr>
              <w:pStyle w:val="TableParagraph"/>
              <w:ind w:left="0"/>
              <w:rPr>
                <w:sz w:val="20"/>
              </w:rPr>
            </w:pPr>
            <w:r>
              <w:rPr>
                <w:sz w:val="20"/>
              </w:rPr>
              <w:t>RDRI</w:t>
            </w:r>
          </w:p>
        </w:tc>
        <w:tc>
          <w:tcPr>
            <w:tcW w:w="2127" w:type="dxa"/>
            <w:tcBorders>
              <w:top w:val="single" w:sz="4" w:space="0" w:color="000000"/>
              <w:left w:val="single" w:sz="4" w:space="0" w:color="000000"/>
              <w:bottom w:val="single" w:sz="4" w:space="0" w:color="000000"/>
              <w:right w:val="single" w:sz="4" w:space="0" w:color="000000"/>
            </w:tcBorders>
          </w:tcPr>
          <w:p w14:paraId="637ECB6A"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124E8ADC"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6A31DC3B"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15DABA1F" w14:textId="77777777" w:rsidR="008060AC" w:rsidRDefault="008060AC" w:rsidP="008060AC">
            <w:pPr>
              <w:pStyle w:val="TableParagraph"/>
              <w:ind w:left="0"/>
              <w:rPr>
                <w:sz w:val="20"/>
              </w:rPr>
            </w:pPr>
            <w:r w:rsidRPr="00255DDC">
              <w:rPr>
                <w:sz w:val="20"/>
              </w:rPr>
              <w:t>*</w:t>
            </w:r>
          </w:p>
        </w:tc>
      </w:tr>
      <w:tr w:rsidR="008060AC" w14:paraId="39C555AF"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1B5F6BD"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6CC79C08" w14:textId="77777777" w:rsidR="008060AC" w:rsidRDefault="008060AC" w:rsidP="008060AC">
            <w:pPr>
              <w:pStyle w:val="TableParagraph"/>
              <w:spacing w:line="225" w:lineRule="exact"/>
              <w:rPr>
                <w:sz w:val="20"/>
              </w:rPr>
            </w:pPr>
            <w:r>
              <w:rPr>
                <w:sz w:val="20"/>
              </w:rPr>
              <w:t>Run-Down Rate -1</w:t>
            </w:r>
          </w:p>
        </w:tc>
        <w:tc>
          <w:tcPr>
            <w:tcW w:w="1561" w:type="dxa"/>
            <w:tcBorders>
              <w:top w:val="single" w:sz="4" w:space="0" w:color="000000"/>
              <w:left w:val="single" w:sz="4" w:space="0" w:color="000000"/>
              <w:bottom w:val="single" w:sz="4" w:space="0" w:color="000000"/>
              <w:right w:val="single" w:sz="4" w:space="0" w:color="000000"/>
            </w:tcBorders>
          </w:tcPr>
          <w:p w14:paraId="40B9DAEA"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35100E29" w14:textId="77777777" w:rsidR="008060AC" w:rsidRDefault="008060AC" w:rsidP="008060AC">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43FC1BDA" w14:textId="77777777" w:rsidR="008060AC" w:rsidRDefault="008060AC" w:rsidP="008060AC">
            <w:pPr>
              <w:pStyle w:val="TableParagraph"/>
              <w:ind w:left="0"/>
              <w:rPr>
                <w:sz w:val="20"/>
              </w:rPr>
            </w:pPr>
          </w:p>
        </w:tc>
      </w:tr>
      <w:tr w:rsidR="008060AC" w14:paraId="0CD51087"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6274EC18"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3A924689" w14:textId="77777777" w:rsidR="008060AC" w:rsidRDefault="008060AC" w:rsidP="008060AC">
            <w:pPr>
              <w:pStyle w:val="TableParagraph"/>
              <w:spacing w:line="225" w:lineRule="exact"/>
              <w:rPr>
                <w:sz w:val="20"/>
              </w:rPr>
            </w:pPr>
            <w:r>
              <w:rPr>
                <w:sz w:val="20"/>
              </w:rPr>
              <w:t>Run-Down Elbow -2</w:t>
            </w:r>
          </w:p>
        </w:tc>
        <w:tc>
          <w:tcPr>
            <w:tcW w:w="1561" w:type="dxa"/>
            <w:tcBorders>
              <w:top w:val="single" w:sz="4" w:space="0" w:color="000000"/>
              <w:left w:val="single" w:sz="4" w:space="0" w:color="000000"/>
              <w:bottom w:val="single" w:sz="4" w:space="0" w:color="000000"/>
              <w:right w:val="single" w:sz="4" w:space="0" w:color="000000"/>
            </w:tcBorders>
          </w:tcPr>
          <w:p w14:paraId="18A8CC3D"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1EB00B2A" w14:textId="77777777" w:rsidR="008060AC" w:rsidRDefault="008060AC" w:rsidP="008060AC">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62A91D47" w14:textId="77777777" w:rsidR="008060AC" w:rsidRDefault="008060AC" w:rsidP="008060AC">
            <w:pPr>
              <w:pStyle w:val="TableParagraph"/>
              <w:ind w:left="0"/>
              <w:rPr>
                <w:sz w:val="20"/>
              </w:rPr>
            </w:pPr>
          </w:p>
        </w:tc>
      </w:tr>
      <w:tr w:rsidR="008060AC" w14:paraId="02E16275"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64E7B573"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2828F5A3" w14:textId="77777777" w:rsidR="008060AC" w:rsidRDefault="008060AC" w:rsidP="008060AC">
            <w:pPr>
              <w:pStyle w:val="TableParagraph"/>
              <w:spacing w:line="225" w:lineRule="exact"/>
              <w:rPr>
                <w:sz w:val="20"/>
              </w:rPr>
            </w:pPr>
            <w:r>
              <w:rPr>
                <w:sz w:val="20"/>
              </w:rPr>
              <w:t>Run-Down Rate -2</w:t>
            </w:r>
          </w:p>
        </w:tc>
        <w:tc>
          <w:tcPr>
            <w:tcW w:w="1561" w:type="dxa"/>
            <w:tcBorders>
              <w:top w:val="single" w:sz="4" w:space="0" w:color="000000"/>
              <w:left w:val="single" w:sz="4" w:space="0" w:color="000000"/>
              <w:bottom w:val="single" w:sz="4" w:space="0" w:color="000000"/>
              <w:right w:val="single" w:sz="4" w:space="0" w:color="000000"/>
            </w:tcBorders>
          </w:tcPr>
          <w:p w14:paraId="46644788"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1018F3AB" w14:textId="77777777" w:rsidR="008060AC" w:rsidRDefault="008060AC" w:rsidP="008060AC">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284890A2" w14:textId="77777777" w:rsidR="008060AC" w:rsidRDefault="008060AC" w:rsidP="008060AC">
            <w:pPr>
              <w:pStyle w:val="TableParagraph"/>
              <w:ind w:left="0"/>
              <w:rPr>
                <w:sz w:val="20"/>
              </w:rPr>
            </w:pPr>
          </w:p>
        </w:tc>
      </w:tr>
      <w:tr w:rsidR="008060AC" w14:paraId="52796A6F"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1B8AE08C"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39D51DA0" w14:textId="77777777" w:rsidR="008060AC" w:rsidRDefault="008060AC" w:rsidP="008060AC">
            <w:pPr>
              <w:pStyle w:val="TableParagraph"/>
              <w:spacing w:line="225" w:lineRule="exact"/>
              <w:rPr>
                <w:sz w:val="20"/>
              </w:rPr>
            </w:pPr>
            <w:r>
              <w:rPr>
                <w:sz w:val="20"/>
              </w:rPr>
              <w:t>Run-Down Elbow -3</w:t>
            </w:r>
          </w:p>
        </w:tc>
        <w:tc>
          <w:tcPr>
            <w:tcW w:w="1561" w:type="dxa"/>
            <w:tcBorders>
              <w:top w:val="single" w:sz="4" w:space="0" w:color="000000"/>
              <w:left w:val="single" w:sz="4" w:space="0" w:color="000000"/>
              <w:bottom w:val="single" w:sz="4" w:space="0" w:color="000000"/>
              <w:right w:val="single" w:sz="4" w:space="0" w:color="000000"/>
            </w:tcBorders>
          </w:tcPr>
          <w:p w14:paraId="3FDE4789"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4D6B2664" w14:textId="77777777" w:rsidR="008060AC" w:rsidRDefault="008060AC" w:rsidP="008060AC">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22AC9914" w14:textId="77777777" w:rsidR="008060AC" w:rsidRDefault="008060AC" w:rsidP="008060AC">
            <w:pPr>
              <w:pStyle w:val="TableParagraph"/>
              <w:ind w:left="0"/>
              <w:rPr>
                <w:sz w:val="20"/>
              </w:rPr>
            </w:pPr>
          </w:p>
        </w:tc>
      </w:tr>
      <w:tr w:rsidR="008060AC" w14:paraId="0C32F151"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16F4F9D2"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4F20AA6E" w14:textId="77777777" w:rsidR="008060AC" w:rsidRDefault="008060AC" w:rsidP="008060AC">
            <w:pPr>
              <w:pStyle w:val="TableParagraph"/>
              <w:spacing w:line="225" w:lineRule="exact"/>
              <w:rPr>
                <w:sz w:val="20"/>
              </w:rPr>
            </w:pPr>
            <w:r>
              <w:rPr>
                <w:sz w:val="20"/>
              </w:rPr>
              <w:t>Run-Down Rate -3</w:t>
            </w:r>
          </w:p>
        </w:tc>
        <w:tc>
          <w:tcPr>
            <w:tcW w:w="1561" w:type="dxa"/>
            <w:tcBorders>
              <w:top w:val="single" w:sz="4" w:space="0" w:color="000000"/>
              <w:left w:val="single" w:sz="4" w:space="0" w:color="000000"/>
              <w:bottom w:val="single" w:sz="4" w:space="0" w:color="000000"/>
              <w:right w:val="single" w:sz="4" w:space="0" w:color="000000"/>
            </w:tcBorders>
          </w:tcPr>
          <w:p w14:paraId="33372031"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64DAD6A8" w14:textId="77777777" w:rsidR="008060AC" w:rsidRDefault="008060AC" w:rsidP="008060AC">
            <w:pPr>
              <w:pStyle w:val="TableParagraph"/>
              <w:spacing w:line="237" w:lineRule="auto"/>
              <w:ind w:left="106" w:right="10"/>
              <w:rPr>
                <w:sz w:val="20"/>
              </w:rPr>
            </w:pPr>
            <w:r>
              <w:rPr>
                <w:sz w:val="20"/>
              </w:rPr>
              <w:t>MW / minute</w:t>
            </w:r>
          </w:p>
        </w:tc>
        <w:tc>
          <w:tcPr>
            <w:tcW w:w="1612" w:type="dxa"/>
            <w:tcBorders>
              <w:top w:val="single" w:sz="4" w:space="0" w:color="000000"/>
              <w:left w:val="single" w:sz="4" w:space="0" w:color="000000"/>
              <w:bottom w:val="single" w:sz="4" w:space="0" w:color="000000"/>
              <w:right w:val="single" w:sz="4" w:space="0" w:color="000000"/>
            </w:tcBorders>
          </w:tcPr>
          <w:p w14:paraId="3A69E996" w14:textId="77777777" w:rsidR="008060AC" w:rsidRDefault="008060AC" w:rsidP="008060AC">
            <w:pPr>
              <w:pStyle w:val="TableParagraph"/>
              <w:ind w:left="0"/>
              <w:rPr>
                <w:sz w:val="20"/>
              </w:rPr>
            </w:pPr>
          </w:p>
        </w:tc>
      </w:tr>
      <w:tr w:rsidR="008060AC" w14:paraId="1ADF3806"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19607164" w14:textId="77777777" w:rsidR="008060AC" w:rsidRDefault="008060AC" w:rsidP="008060AC">
            <w:pPr>
              <w:pStyle w:val="TableParagraph"/>
              <w:ind w:left="0"/>
              <w:rPr>
                <w:sz w:val="20"/>
              </w:rPr>
            </w:pPr>
            <w:r>
              <w:rPr>
                <w:sz w:val="20"/>
              </w:rPr>
              <w:t>NDZ</w:t>
            </w:r>
          </w:p>
        </w:tc>
        <w:tc>
          <w:tcPr>
            <w:tcW w:w="2127" w:type="dxa"/>
            <w:tcBorders>
              <w:top w:val="single" w:sz="4" w:space="0" w:color="000000"/>
              <w:left w:val="single" w:sz="4" w:space="0" w:color="000000"/>
              <w:bottom w:val="single" w:sz="4" w:space="0" w:color="000000"/>
              <w:right w:val="single" w:sz="4" w:space="0" w:color="000000"/>
            </w:tcBorders>
          </w:tcPr>
          <w:p w14:paraId="23EACF50"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021FFC92"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20290B9D"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61AF3DB5" w14:textId="77777777" w:rsidR="008060AC" w:rsidRDefault="008060AC" w:rsidP="008060AC">
            <w:pPr>
              <w:pStyle w:val="TableParagraph"/>
              <w:ind w:left="0"/>
              <w:rPr>
                <w:sz w:val="20"/>
              </w:rPr>
            </w:pPr>
            <w:r w:rsidRPr="00255DDC">
              <w:rPr>
                <w:sz w:val="20"/>
              </w:rPr>
              <w:t>*</w:t>
            </w:r>
          </w:p>
        </w:tc>
      </w:tr>
      <w:tr w:rsidR="008060AC" w14:paraId="51182A7C"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00750DE8"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25A33AF3" w14:textId="77777777" w:rsidR="008060AC" w:rsidRDefault="008060AC" w:rsidP="008060AC">
            <w:pPr>
              <w:pStyle w:val="TableParagraph"/>
              <w:spacing w:line="225" w:lineRule="exact"/>
              <w:rPr>
                <w:sz w:val="20"/>
              </w:rPr>
            </w:pPr>
            <w:r>
              <w:rPr>
                <w:sz w:val="20"/>
              </w:rPr>
              <w:t>Notice to Deviate from Zero</w:t>
            </w:r>
          </w:p>
        </w:tc>
        <w:tc>
          <w:tcPr>
            <w:tcW w:w="1561" w:type="dxa"/>
            <w:tcBorders>
              <w:top w:val="single" w:sz="4" w:space="0" w:color="000000"/>
              <w:left w:val="single" w:sz="4" w:space="0" w:color="000000"/>
              <w:bottom w:val="single" w:sz="4" w:space="0" w:color="000000"/>
              <w:right w:val="single" w:sz="4" w:space="0" w:color="000000"/>
            </w:tcBorders>
          </w:tcPr>
          <w:p w14:paraId="02194291"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1E1B5BD4" w14:textId="77777777" w:rsidR="008060AC" w:rsidRDefault="008060AC" w:rsidP="008060AC">
            <w:pPr>
              <w:pStyle w:val="TableParagraph"/>
              <w:spacing w:line="237" w:lineRule="auto"/>
              <w:ind w:left="106" w:right="10"/>
              <w:rPr>
                <w:sz w:val="20"/>
              </w:rPr>
            </w:pPr>
            <w:r>
              <w:rPr>
                <w:sz w:val="20"/>
              </w:rPr>
              <w:t>minutes</w:t>
            </w:r>
          </w:p>
        </w:tc>
        <w:tc>
          <w:tcPr>
            <w:tcW w:w="1612" w:type="dxa"/>
            <w:tcBorders>
              <w:top w:val="single" w:sz="4" w:space="0" w:color="000000"/>
              <w:left w:val="single" w:sz="4" w:space="0" w:color="000000"/>
              <w:bottom w:val="single" w:sz="4" w:space="0" w:color="000000"/>
              <w:right w:val="single" w:sz="4" w:space="0" w:color="000000"/>
            </w:tcBorders>
          </w:tcPr>
          <w:p w14:paraId="1A9E971E" w14:textId="77777777" w:rsidR="008060AC" w:rsidRDefault="008060AC" w:rsidP="008060AC">
            <w:pPr>
              <w:pStyle w:val="TableParagraph"/>
              <w:ind w:left="0"/>
              <w:rPr>
                <w:sz w:val="20"/>
              </w:rPr>
            </w:pPr>
          </w:p>
        </w:tc>
      </w:tr>
      <w:tr w:rsidR="008060AC" w14:paraId="4F81A813"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2722AB4E" w14:textId="77777777" w:rsidR="008060AC" w:rsidRDefault="008060AC" w:rsidP="008060AC">
            <w:pPr>
              <w:pStyle w:val="TableParagraph"/>
              <w:ind w:left="0"/>
              <w:rPr>
                <w:sz w:val="20"/>
              </w:rPr>
            </w:pPr>
            <w:r>
              <w:rPr>
                <w:sz w:val="20"/>
              </w:rPr>
              <w:t>NTO</w:t>
            </w:r>
          </w:p>
        </w:tc>
        <w:tc>
          <w:tcPr>
            <w:tcW w:w="2127" w:type="dxa"/>
            <w:tcBorders>
              <w:top w:val="single" w:sz="4" w:space="0" w:color="000000"/>
              <w:left w:val="single" w:sz="4" w:space="0" w:color="000000"/>
              <w:bottom w:val="single" w:sz="4" w:space="0" w:color="000000"/>
              <w:right w:val="single" w:sz="4" w:space="0" w:color="000000"/>
            </w:tcBorders>
          </w:tcPr>
          <w:p w14:paraId="78129FCE"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7D89A52F"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2492E5F3"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328C6814" w14:textId="77777777" w:rsidR="008060AC" w:rsidRDefault="008060AC" w:rsidP="008060AC">
            <w:pPr>
              <w:pStyle w:val="TableParagraph"/>
              <w:ind w:left="0"/>
              <w:rPr>
                <w:sz w:val="20"/>
              </w:rPr>
            </w:pPr>
            <w:r w:rsidRPr="00255DDC">
              <w:rPr>
                <w:sz w:val="20"/>
              </w:rPr>
              <w:t>*</w:t>
            </w:r>
          </w:p>
        </w:tc>
      </w:tr>
      <w:tr w:rsidR="008060AC" w14:paraId="2FF28240"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3C19AE74"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404671E8" w14:textId="77777777" w:rsidR="008060AC" w:rsidRDefault="008060AC" w:rsidP="008060AC">
            <w:pPr>
              <w:pStyle w:val="TableParagraph"/>
              <w:spacing w:line="225" w:lineRule="exact"/>
              <w:rPr>
                <w:sz w:val="20"/>
              </w:rPr>
            </w:pPr>
            <w:r>
              <w:rPr>
                <w:sz w:val="20"/>
              </w:rPr>
              <w:t>Notice to Deliver Offers</w:t>
            </w:r>
          </w:p>
        </w:tc>
        <w:tc>
          <w:tcPr>
            <w:tcW w:w="1561" w:type="dxa"/>
            <w:tcBorders>
              <w:top w:val="single" w:sz="4" w:space="0" w:color="000000"/>
              <w:left w:val="single" w:sz="4" w:space="0" w:color="000000"/>
              <w:bottom w:val="single" w:sz="4" w:space="0" w:color="000000"/>
              <w:right w:val="single" w:sz="4" w:space="0" w:color="000000"/>
            </w:tcBorders>
          </w:tcPr>
          <w:p w14:paraId="698C9BFC"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5248F00E" w14:textId="77777777" w:rsidR="008060AC" w:rsidRDefault="008060AC" w:rsidP="008060AC">
            <w:pPr>
              <w:pStyle w:val="TableParagraph"/>
              <w:spacing w:line="237" w:lineRule="auto"/>
              <w:ind w:left="106" w:right="10"/>
              <w:rPr>
                <w:sz w:val="20"/>
              </w:rPr>
            </w:pPr>
            <w:r>
              <w:rPr>
                <w:sz w:val="20"/>
              </w:rPr>
              <w:t>minutes</w:t>
            </w:r>
          </w:p>
        </w:tc>
        <w:tc>
          <w:tcPr>
            <w:tcW w:w="1612" w:type="dxa"/>
            <w:tcBorders>
              <w:top w:val="single" w:sz="4" w:space="0" w:color="000000"/>
              <w:left w:val="single" w:sz="4" w:space="0" w:color="000000"/>
              <w:bottom w:val="single" w:sz="4" w:space="0" w:color="000000"/>
              <w:right w:val="single" w:sz="4" w:space="0" w:color="000000"/>
            </w:tcBorders>
          </w:tcPr>
          <w:p w14:paraId="532E3D4D" w14:textId="77777777" w:rsidR="008060AC" w:rsidRDefault="008060AC" w:rsidP="008060AC">
            <w:pPr>
              <w:pStyle w:val="TableParagraph"/>
              <w:ind w:left="0"/>
              <w:rPr>
                <w:sz w:val="20"/>
              </w:rPr>
            </w:pPr>
          </w:p>
        </w:tc>
      </w:tr>
      <w:tr w:rsidR="008060AC" w14:paraId="78D45CAB"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057B8B79" w14:textId="77777777" w:rsidR="008060AC" w:rsidRDefault="008060AC" w:rsidP="008060AC">
            <w:pPr>
              <w:pStyle w:val="TableParagraph"/>
              <w:ind w:left="0"/>
              <w:rPr>
                <w:sz w:val="20"/>
              </w:rPr>
            </w:pPr>
            <w:r>
              <w:rPr>
                <w:sz w:val="20"/>
              </w:rPr>
              <w:t>NTB</w:t>
            </w:r>
          </w:p>
        </w:tc>
        <w:tc>
          <w:tcPr>
            <w:tcW w:w="2127" w:type="dxa"/>
            <w:tcBorders>
              <w:top w:val="single" w:sz="4" w:space="0" w:color="000000"/>
              <w:left w:val="single" w:sz="4" w:space="0" w:color="000000"/>
              <w:bottom w:val="single" w:sz="4" w:space="0" w:color="000000"/>
              <w:right w:val="single" w:sz="4" w:space="0" w:color="000000"/>
            </w:tcBorders>
          </w:tcPr>
          <w:p w14:paraId="6FA2599A"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42544F13"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376A558F"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056117A2" w14:textId="77777777" w:rsidR="008060AC" w:rsidRDefault="008060AC" w:rsidP="008060AC">
            <w:pPr>
              <w:pStyle w:val="TableParagraph"/>
              <w:ind w:left="0"/>
              <w:rPr>
                <w:sz w:val="20"/>
              </w:rPr>
            </w:pPr>
            <w:r w:rsidRPr="00255DDC">
              <w:rPr>
                <w:sz w:val="20"/>
              </w:rPr>
              <w:t>*</w:t>
            </w:r>
          </w:p>
        </w:tc>
      </w:tr>
      <w:tr w:rsidR="008060AC" w14:paraId="3D060084"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05F3FC84"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7C2B191C" w14:textId="77777777" w:rsidR="008060AC" w:rsidRDefault="008060AC" w:rsidP="008060AC">
            <w:pPr>
              <w:pStyle w:val="TableParagraph"/>
              <w:spacing w:line="225" w:lineRule="exact"/>
              <w:rPr>
                <w:sz w:val="20"/>
              </w:rPr>
            </w:pPr>
            <w:r>
              <w:rPr>
                <w:sz w:val="20"/>
              </w:rPr>
              <w:t>Notice to Deliver Bids</w:t>
            </w:r>
          </w:p>
        </w:tc>
        <w:tc>
          <w:tcPr>
            <w:tcW w:w="1561" w:type="dxa"/>
            <w:tcBorders>
              <w:top w:val="single" w:sz="4" w:space="0" w:color="000000"/>
              <w:left w:val="single" w:sz="4" w:space="0" w:color="000000"/>
              <w:bottom w:val="single" w:sz="4" w:space="0" w:color="000000"/>
              <w:right w:val="single" w:sz="4" w:space="0" w:color="000000"/>
            </w:tcBorders>
          </w:tcPr>
          <w:p w14:paraId="1C6F3A1D"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72153696" w14:textId="77777777" w:rsidR="008060AC" w:rsidRDefault="008060AC" w:rsidP="008060AC">
            <w:pPr>
              <w:pStyle w:val="TableParagraph"/>
              <w:spacing w:line="237" w:lineRule="auto"/>
              <w:ind w:left="106" w:right="10"/>
              <w:rPr>
                <w:sz w:val="20"/>
              </w:rPr>
            </w:pPr>
            <w:r>
              <w:rPr>
                <w:sz w:val="20"/>
              </w:rPr>
              <w:t>minutes</w:t>
            </w:r>
          </w:p>
        </w:tc>
        <w:tc>
          <w:tcPr>
            <w:tcW w:w="1612" w:type="dxa"/>
            <w:tcBorders>
              <w:top w:val="single" w:sz="4" w:space="0" w:color="000000"/>
              <w:left w:val="single" w:sz="4" w:space="0" w:color="000000"/>
              <w:bottom w:val="single" w:sz="4" w:space="0" w:color="000000"/>
              <w:right w:val="single" w:sz="4" w:space="0" w:color="000000"/>
            </w:tcBorders>
          </w:tcPr>
          <w:p w14:paraId="32DC0058" w14:textId="77777777" w:rsidR="008060AC" w:rsidRDefault="008060AC" w:rsidP="008060AC">
            <w:pPr>
              <w:pStyle w:val="TableParagraph"/>
              <w:ind w:left="0"/>
              <w:rPr>
                <w:sz w:val="20"/>
              </w:rPr>
            </w:pPr>
          </w:p>
        </w:tc>
      </w:tr>
      <w:tr w:rsidR="008060AC" w14:paraId="77E2FA2D"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2A4EABE9" w14:textId="77777777" w:rsidR="008060AC" w:rsidRDefault="008060AC" w:rsidP="008060AC">
            <w:pPr>
              <w:pStyle w:val="TableParagraph"/>
              <w:ind w:left="0"/>
              <w:rPr>
                <w:sz w:val="20"/>
              </w:rPr>
            </w:pPr>
            <w:r>
              <w:rPr>
                <w:sz w:val="20"/>
              </w:rPr>
              <w:t>MZT</w:t>
            </w:r>
          </w:p>
        </w:tc>
        <w:tc>
          <w:tcPr>
            <w:tcW w:w="2127" w:type="dxa"/>
            <w:tcBorders>
              <w:top w:val="single" w:sz="4" w:space="0" w:color="000000"/>
              <w:left w:val="single" w:sz="4" w:space="0" w:color="000000"/>
              <w:bottom w:val="single" w:sz="4" w:space="0" w:color="000000"/>
              <w:right w:val="single" w:sz="4" w:space="0" w:color="000000"/>
            </w:tcBorders>
          </w:tcPr>
          <w:p w14:paraId="2725C8F6"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6F9B4B7F"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33AC47F1"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7350A551" w14:textId="77777777" w:rsidR="008060AC" w:rsidRDefault="008060AC" w:rsidP="008060AC">
            <w:pPr>
              <w:pStyle w:val="TableParagraph"/>
              <w:ind w:left="0"/>
              <w:rPr>
                <w:sz w:val="20"/>
              </w:rPr>
            </w:pPr>
            <w:r w:rsidRPr="00255DDC">
              <w:rPr>
                <w:sz w:val="20"/>
              </w:rPr>
              <w:t>*</w:t>
            </w:r>
          </w:p>
        </w:tc>
      </w:tr>
      <w:tr w:rsidR="008060AC" w14:paraId="453B227F"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59A483F6"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176758B3" w14:textId="77777777" w:rsidR="008060AC" w:rsidRDefault="008060AC" w:rsidP="008060AC">
            <w:pPr>
              <w:pStyle w:val="TableParagraph"/>
              <w:spacing w:line="225" w:lineRule="exact"/>
              <w:rPr>
                <w:sz w:val="20"/>
              </w:rPr>
            </w:pPr>
            <w:r>
              <w:rPr>
                <w:sz w:val="20"/>
              </w:rPr>
              <w:t>Minimum Zero Time</w:t>
            </w:r>
          </w:p>
        </w:tc>
        <w:tc>
          <w:tcPr>
            <w:tcW w:w="1561" w:type="dxa"/>
            <w:tcBorders>
              <w:top w:val="single" w:sz="4" w:space="0" w:color="000000"/>
              <w:left w:val="single" w:sz="4" w:space="0" w:color="000000"/>
              <w:bottom w:val="single" w:sz="4" w:space="0" w:color="000000"/>
              <w:right w:val="single" w:sz="4" w:space="0" w:color="000000"/>
            </w:tcBorders>
          </w:tcPr>
          <w:p w14:paraId="72C286D1"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2BBAFE2E" w14:textId="77777777" w:rsidR="008060AC" w:rsidRDefault="008060AC" w:rsidP="008060AC">
            <w:pPr>
              <w:pStyle w:val="TableParagraph"/>
              <w:spacing w:line="237" w:lineRule="auto"/>
              <w:ind w:left="106" w:right="10"/>
              <w:rPr>
                <w:sz w:val="20"/>
              </w:rPr>
            </w:pPr>
            <w:r>
              <w:rPr>
                <w:sz w:val="20"/>
              </w:rPr>
              <w:t>minutes</w:t>
            </w:r>
          </w:p>
        </w:tc>
        <w:tc>
          <w:tcPr>
            <w:tcW w:w="1612" w:type="dxa"/>
            <w:tcBorders>
              <w:top w:val="single" w:sz="4" w:space="0" w:color="000000"/>
              <w:left w:val="single" w:sz="4" w:space="0" w:color="000000"/>
              <w:bottom w:val="single" w:sz="4" w:space="0" w:color="000000"/>
              <w:right w:val="single" w:sz="4" w:space="0" w:color="000000"/>
            </w:tcBorders>
          </w:tcPr>
          <w:p w14:paraId="3FB60719" w14:textId="77777777" w:rsidR="008060AC" w:rsidRDefault="008060AC" w:rsidP="008060AC">
            <w:pPr>
              <w:pStyle w:val="TableParagraph"/>
              <w:ind w:left="0"/>
              <w:rPr>
                <w:sz w:val="20"/>
              </w:rPr>
            </w:pPr>
          </w:p>
        </w:tc>
      </w:tr>
      <w:tr w:rsidR="008060AC" w14:paraId="12DB075C"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08A748DE" w14:textId="77777777" w:rsidR="008060AC" w:rsidRDefault="008060AC" w:rsidP="008060AC">
            <w:pPr>
              <w:pStyle w:val="TableParagraph"/>
              <w:ind w:left="0"/>
              <w:rPr>
                <w:sz w:val="20"/>
              </w:rPr>
            </w:pPr>
            <w:r>
              <w:rPr>
                <w:sz w:val="20"/>
              </w:rPr>
              <w:t>MNZT</w:t>
            </w:r>
          </w:p>
        </w:tc>
        <w:tc>
          <w:tcPr>
            <w:tcW w:w="2127" w:type="dxa"/>
            <w:tcBorders>
              <w:top w:val="single" w:sz="4" w:space="0" w:color="000000"/>
              <w:left w:val="single" w:sz="4" w:space="0" w:color="000000"/>
              <w:bottom w:val="single" w:sz="4" w:space="0" w:color="000000"/>
              <w:right w:val="single" w:sz="4" w:space="0" w:color="000000"/>
            </w:tcBorders>
          </w:tcPr>
          <w:p w14:paraId="14A32140"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513F5B5B"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06A09A5D"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5A4E8F44" w14:textId="77777777" w:rsidR="008060AC" w:rsidRDefault="008060AC" w:rsidP="008060AC">
            <w:pPr>
              <w:pStyle w:val="TableParagraph"/>
              <w:ind w:left="0"/>
              <w:rPr>
                <w:sz w:val="20"/>
              </w:rPr>
            </w:pPr>
            <w:r w:rsidRPr="00255DDC">
              <w:rPr>
                <w:sz w:val="20"/>
              </w:rPr>
              <w:t>*</w:t>
            </w:r>
          </w:p>
        </w:tc>
      </w:tr>
      <w:tr w:rsidR="008060AC" w14:paraId="6A11CECB"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7B61E39"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20B26DB1" w14:textId="77777777" w:rsidR="008060AC" w:rsidRDefault="008060AC" w:rsidP="008060AC">
            <w:pPr>
              <w:pStyle w:val="TableParagraph"/>
              <w:spacing w:line="225" w:lineRule="exact"/>
              <w:rPr>
                <w:sz w:val="20"/>
              </w:rPr>
            </w:pPr>
            <w:r>
              <w:rPr>
                <w:sz w:val="20"/>
              </w:rPr>
              <w:t>Minimum Non-Zero Time</w:t>
            </w:r>
          </w:p>
        </w:tc>
        <w:tc>
          <w:tcPr>
            <w:tcW w:w="1561" w:type="dxa"/>
            <w:tcBorders>
              <w:top w:val="single" w:sz="4" w:space="0" w:color="000000"/>
              <w:left w:val="single" w:sz="4" w:space="0" w:color="000000"/>
              <w:bottom w:val="single" w:sz="4" w:space="0" w:color="000000"/>
              <w:right w:val="single" w:sz="4" w:space="0" w:color="000000"/>
            </w:tcBorders>
          </w:tcPr>
          <w:p w14:paraId="7826D1E0"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044E6F85" w14:textId="77777777" w:rsidR="008060AC" w:rsidRDefault="008060AC" w:rsidP="008060AC">
            <w:pPr>
              <w:pStyle w:val="TableParagraph"/>
              <w:spacing w:line="237" w:lineRule="auto"/>
              <w:ind w:left="106" w:right="10"/>
              <w:rPr>
                <w:sz w:val="20"/>
              </w:rPr>
            </w:pPr>
            <w:r>
              <w:rPr>
                <w:sz w:val="20"/>
              </w:rPr>
              <w:t>minutes</w:t>
            </w:r>
          </w:p>
        </w:tc>
        <w:tc>
          <w:tcPr>
            <w:tcW w:w="1612" w:type="dxa"/>
            <w:tcBorders>
              <w:top w:val="single" w:sz="4" w:space="0" w:color="000000"/>
              <w:left w:val="single" w:sz="4" w:space="0" w:color="000000"/>
              <w:bottom w:val="single" w:sz="4" w:space="0" w:color="000000"/>
              <w:right w:val="single" w:sz="4" w:space="0" w:color="000000"/>
            </w:tcBorders>
          </w:tcPr>
          <w:p w14:paraId="5018FF95" w14:textId="77777777" w:rsidR="008060AC" w:rsidRDefault="008060AC" w:rsidP="008060AC">
            <w:pPr>
              <w:pStyle w:val="TableParagraph"/>
              <w:ind w:left="0"/>
              <w:rPr>
                <w:sz w:val="20"/>
              </w:rPr>
            </w:pPr>
          </w:p>
        </w:tc>
      </w:tr>
      <w:tr w:rsidR="008060AC" w14:paraId="40D82C0F"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48372F84" w14:textId="77777777" w:rsidR="008060AC" w:rsidRDefault="008060AC" w:rsidP="008060AC">
            <w:pPr>
              <w:pStyle w:val="TableParagraph"/>
              <w:ind w:left="0"/>
              <w:rPr>
                <w:sz w:val="20"/>
              </w:rPr>
            </w:pPr>
            <w:r>
              <w:rPr>
                <w:sz w:val="20"/>
              </w:rPr>
              <w:t>SEL</w:t>
            </w:r>
          </w:p>
        </w:tc>
        <w:tc>
          <w:tcPr>
            <w:tcW w:w="2127" w:type="dxa"/>
            <w:tcBorders>
              <w:top w:val="single" w:sz="4" w:space="0" w:color="000000"/>
              <w:left w:val="single" w:sz="4" w:space="0" w:color="000000"/>
              <w:bottom w:val="single" w:sz="4" w:space="0" w:color="000000"/>
              <w:right w:val="single" w:sz="4" w:space="0" w:color="000000"/>
            </w:tcBorders>
          </w:tcPr>
          <w:p w14:paraId="0826B8C4"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508AFA90"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7EBB4B76"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724AF64F" w14:textId="77777777" w:rsidR="008060AC" w:rsidRDefault="008060AC" w:rsidP="008060AC">
            <w:pPr>
              <w:pStyle w:val="TableParagraph"/>
              <w:ind w:left="0"/>
              <w:rPr>
                <w:sz w:val="20"/>
              </w:rPr>
            </w:pPr>
            <w:r w:rsidRPr="00255DDC">
              <w:rPr>
                <w:sz w:val="20"/>
              </w:rPr>
              <w:t>*</w:t>
            </w:r>
          </w:p>
        </w:tc>
      </w:tr>
      <w:tr w:rsidR="008060AC" w14:paraId="48C4937C"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401F22ED"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058BB205" w14:textId="77777777" w:rsidR="008060AC" w:rsidRDefault="008060AC" w:rsidP="008060AC">
            <w:pPr>
              <w:pStyle w:val="TableParagraph"/>
              <w:spacing w:line="225" w:lineRule="exact"/>
              <w:rPr>
                <w:sz w:val="20"/>
              </w:rPr>
            </w:pPr>
            <w:r>
              <w:rPr>
                <w:sz w:val="20"/>
              </w:rPr>
              <w:t>Stable Export Limit</w:t>
            </w:r>
          </w:p>
        </w:tc>
        <w:tc>
          <w:tcPr>
            <w:tcW w:w="1561" w:type="dxa"/>
            <w:tcBorders>
              <w:top w:val="single" w:sz="4" w:space="0" w:color="000000"/>
              <w:left w:val="single" w:sz="4" w:space="0" w:color="000000"/>
              <w:bottom w:val="single" w:sz="4" w:space="0" w:color="000000"/>
              <w:right w:val="single" w:sz="4" w:space="0" w:color="000000"/>
            </w:tcBorders>
          </w:tcPr>
          <w:p w14:paraId="5B392E13"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3BA97AF3" w14:textId="77777777" w:rsidR="008060AC" w:rsidRDefault="008060AC" w:rsidP="008060AC">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6FDE9344" w14:textId="77777777" w:rsidR="008060AC" w:rsidRDefault="008060AC" w:rsidP="008060AC">
            <w:pPr>
              <w:pStyle w:val="TableParagraph"/>
              <w:ind w:left="0"/>
              <w:rPr>
                <w:sz w:val="20"/>
              </w:rPr>
            </w:pPr>
          </w:p>
        </w:tc>
      </w:tr>
      <w:tr w:rsidR="008060AC" w14:paraId="39E89FA9"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366D1417" w14:textId="77777777" w:rsidR="008060AC" w:rsidRPr="00255DDC" w:rsidRDefault="008060AC" w:rsidP="008060AC">
            <w:pPr>
              <w:pStyle w:val="TableParagraph"/>
              <w:rPr>
                <w:sz w:val="20"/>
              </w:rPr>
            </w:pPr>
            <w:r w:rsidRPr="00255DDC">
              <w:rPr>
                <w:sz w:val="20"/>
              </w:rPr>
              <w:t>Data Record Type</w:t>
            </w:r>
          </w:p>
        </w:tc>
        <w:tc>
          <w:tcPr>
            <w:tcW w:w="2127" w:type="dxa"/>
            <w:tcBorders>
              <w:top w:val="single" w:sz="4" w:space="0" w:color="000000"/>
              <w:left w:val="single" w:sz="4" w:space="0" w:color="000000"/>
              <w:bottom w:val="single" w:sz="4" w:space="0" w:color="000000"/>
              <w:right w:val="single" w:sz="4" w:space="0" w:color="000000"/>
            </w:tcBorders>
          </w:tcPr>
          <w:p w14:paraId="11A894B1" w14:textId="77777777" w:rsidR="008060AC" w:rsidRPr="00255DDC" w:rsidRDefault="008060AC" w:rsidP="008060AC">
            <w:pPr>
              <w:pStyle w:val="TableParagraph"/>
              <w:spacing w:line="225" w:lineRule="exact"/>
              <w:rPr>
                <w:sz w:val="20"/>
              </w:rPr>
            </w:pPr>
            <w:r w:rsidRPr="00255DDC">
              <w:rPr>
                <w:sz w:val="20"/>
              </w:rPr>
              <w:t>Field</w:t>
            </w:r>
          </w:p>
        </w:tc>
        <w:tc>
          <w:tcPr>
            <w:tcW w:w="1561" w:type="dxa"/>
            <w:tcBorders>
              <w:top w:val="single" w:sz="4" w:space="0" w:color="000000"/>
              <w:left w:val="single" w:sz="4" w:space="0" w:color="000000"/>
              <w:bottom w:val="single" w:sz="4" w:space="0" w:color="000000"/>
              <w:right w:val="single" w:sz="4" w:space="0" w:color="000000"/>
            </w:tcBorders>
          </w:tcPr>
          <w:p w14:paraId="0B5D1814" w14:textId="77777777" w:rsidR="008060AC" w:rsidRPr="00255DDC" w:rsidRDefault="008060AC" w:rsidP="008060AC">
            <w:pPr>
              <w:pStyle w:val="TableParagraph"/>
              <w:spacing w:line="225" w:lineRule="exact"/>
              <w:rPr>
                <w:sz w:val="20"/>
              </w:rPr>
            </w:pPr>
            <w:r w:rsidRPr="00255DDC">
              <w:rPr>
                <w:sz w:val="20"/>
              </w:rPr>
              <w:t>Format</w:t>
            </w:r>
          </w:p>
        </w:tc>
        <w:tc>
          <w:tcPr>
            <w:tcW w:w="1134" w:type="dxa"/>
            <w:tcBorders>
              <w:top w:val="single" w:sz="4" w:space="0" w:color="000000"/>
              <w:left w:val="single" w:sz="4" w:space="0" w:color="000000"/>
              <w:bottom w:val="single" w:sz="4" w:space="0" w:color="000000"/>
              <w:right w:val="single" w:sz="4" w:space="0" w:color="000000"/>
            </w:tcBorders>
          </w:tcPr>
          <w:p w14:paraId="0D717F93" w14:textId="77777777" w:rsidR="008060AC" w:rsidRPr="00255DDC" w:rsidRDefault="008060AC" w:rsidP="008060AC">
            <w:pPr>
              <w:pStyle w:val="TableParagraph"/>
              <w:spacing w:line="237" w:lineRule="auto"/>
              <w:ind w:left="106" w:right="10"/>
              <w:rPr>
                <w:sz w:val="20"/>
              </w:rPr>
            </w:pPr>
            <w:r w:rsidRPr="00255DDC">
              <w:rPr>
                <w:sz w:val="20"/>
              </w:rPr>
              <w:t>Units</w:t>
            </w:r>
          </w:p>
        </w:tc>
        <w:tc>
          <w:tcPr>
            <w:tcW w:w="1612" w:type="dxa"/>
            <w:tcBorders>
              <w:top w:val="single" w:sz="4" w:space="0" w:color="000000"/>
              <w:left w:val="single" w:sz="4" w:space="0" w:color="000000"/>
              <w:bottom w:val="single" w:sz="4" w:space="0" w:color="000000"/>
              <w:right w:val="single" w:sz="4" w:space="0" w:color="000000"/>
            </w:tcBorders>
          </w:tcPr>
          <w:p w14:paraId="5637E8BE" w14:textId="77777777" w:rsidR="008060AC" w:rsidRPr="00255DDC" w:rsidRDefault="008060AC" w:rsidP="008060AC">
            <w:pPr>
              <w:pStyle w:val="TableParagraph"/>
              <w:ind w:left="0"/>
              <w:rPr>
                <w:sz w:val="20"/>
              </w:rPr>
            </w:pPr>
            <w:r w:rsidRPr="00255DDC">
              <w:rPr>
                <w:sz w:val="20"/>
              </w:rPr>
              <w:t>Comments</w:t>
            </w:r>
          </w:p>
        </w:tc>
      </w:tr>
      <w:tr w:rsidR="008060AC" w14:paraId="275EC1B7"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2C41D9AF" w14:textId="77777777" w:rsidR="008060AC" w:rsidRDefault="008060AC" w:rsidP="008060AC">
            <w:pPr>
              <w:pStyle w:val="TableParagraph"/>
              <w:rPr>
                <w:sz w:val="20"/>
              </w:rPr>
            </w:pPr>
            <w:r>
              <w:rPr>
                <w:sz w:val="20"/>
              </w:rPr>
              <w:t>SIL</w:t>
            </w:r>
          </w:p>
        </w:tc>
        <w:tc>
          <w:tcPr>
            <w:tcW w:w="2127" w:type="dxa"/>
            <w:tcBorders>
              <w:top w:val="single" w:sz="4" w:space="0" w:color="000000"/>
              <w:left w:val="single" w:sz="4" w:space="0" w:color="000000"/>
              <w:bottom w:val="single" w:sz="4" w:space="0" w:color="000000"/>
              <w:right w:val="single" w:sz="4" w:space="0" w:color="000000"/>
            </w:tcBorders>
          </w:tcPr>
          <w:p w14:paraId="7548C665"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03EFF6E6"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27DF7FBE"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4434599D" w14:textId="77777777" w:rsidR="008060AC" w:rsidRDefault="008060AC" w:rsidP="008060AC">
            <w:pPr>
              <w:pStyle w:val="TableParagraph"/>
              <w:ind w:left="0"/>
              <w:rPr>
                <w:sz w:val="20"/>
              </w:rPr>
            </w:pPr>
            <w:r w:rsidRPr="00255DDC">
              <w:rPr>
                <w:sz w:val="20"/>
              </w:rPr>
              <w:t>*</w:t>
            </w:r>
          </w:p>
        </w:tc>
      </w:tr>
      <w:tr w:rsidR="008060AC" w14:paraId="4A431BEF"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0E12FF6E" w14:textId="777A6FDA" w:rsidR="008060AC" w:rsidRPr="008060AC" w:rsidRDefault="008060AC" w:rsidP="008060AC">
            <w:pPr>
              <w:pStyle w:val="TableParagraph"/>
              <w:rPr>
                <w:b/>
                <w:bCs/>
                <w:sz w:val="20"/>
              </w:rPr>
            </w:pPr>
            <w:r w:rsidRPr="008060AC">
              <w:rPr>
                <w:b/>
                <w:bCs/>
                <w:sz w:val="20"/>
              </w:rPr>
              <w:lastRenderedPageBreak/>
              <w:t>Data Record Type</w:t>
            </w:r>
          </w:p>
        </w:tc>
        <w:tc>
          <w:tcPr>
            <w:tcW w:w="2127" w:type="dxa"/>
            <w:tcBorders>
              <w:top w:val="single" w:sz="4" w:space="0" w:color="000000"/>
              <w:left w:val="single" w:sz="4" w:space="0" w:color="000000"/>
              <w:bottom w:val="single" w:sz="4" w:space="0" w:color="000000"/>
              <w:right w:val="single" w:sz="4" w:space="0" w:color="000000"/>
            </w:tcBorders>
          </w:tcPr>
          <w:p w14:paraId="09DDD36A" w14:textId="2F21EEAA" w:rsidR="008060AC" w:rsidRPr="008060AC" w:rsidRDefault="008060AC" w:rsidP="008060AC">
            <w:pPr>
              <w:pStyle w:val="TableParagraph"/>
              <w:spacing w:line="225" w:lineRule="exact"/>
              <w:rPr>
                <w:b/>
                <w:bCs/>
                <w:sz w:val="20"/>
              </w:rPr>
            </w:pPr>
            <w:r w:rsidRPr="008060AC">
              <w:rPr>
                <w:b/>
                <w:bCs/>
                <w:sz w:val="20"/>
              </w:rPr>
              <w:t>Field</w:t>
            </w:r>
          </w:p>
        </w:tc>
        <w:tc>
          <w:tcPr>
            <w:tcW w:w="1561" w:type="dxa"/>
            <w:tcBorders>
              <w:top w:val="single" w:sz="4" w:space="0" w:color="000000"/>
              <w:left w:val="single" w:sz="4" w:space="0" w:color="000000"/>
              <w:bottom w:val="single" w:sz="4" w:space="0" w:color="000000"/>
              <w:right w:val="single" w:sz="4" w:space="0" w:color="000000"/>
            </w:tcBorders>
          </w:tcPr>
          <w:p w14:paraId="1E0442AE" w14:textId="43CDBBF6" w:rsidR="008060AC" w:rsidRPr="008060AC" w:rsidRDefault="008060AC" w:rsidP="008060AC">
            <w:pPr>
              <w:pStyle w:val="TableParagraph"/>
              <w:spacing w:line="225" w:lineRule="exact"/>
              <w:rPr>
                <w:b/>
                <w:bCs/>
                <w:sz w:val="20"/>
              </w:rPr>
            </w:pPr>
            <w:r w:rsidRPr="008060AC">
              <w:rPr>
                <w:b/>
                <w:bCs/>
                <w:sz w:val="20"/>
              </w:rPr>
              <w:t>Format</w:t>
            </w:r>
          </w:p>
        </w:tc>
        <w:tc>
          <w:tcPr>
            <w:tcW w:w="1134" w:type="dxa"/>
            <w:tcBorders>
              <w:top w:val="single" w:sz="4" w:space="0" w:color="000000"/>
              <w:left w:val="single" w:sz="4" w:space="0" w:color="000000"/>
              <w:bottom w:val="single" w:sz="4" w:space="0" w:color="000000"/>
              <w:right w:val="single" w:sz="4" w:space="0" w:color="000000"/>
            </w:tcBorders>
          </w:tcPr>
          <w:p w14:paraId="247ED764" w14:textId="46B09BCB" w:rsidR="008060AC" w:rsidRPr="008060AC" w:rsidRDefault="008060AC" w:rsidP="008060AC">
            <w:pPr>
              <w:pStyle w:val="TableParagraph"/>
              <w:spacing w:line="237" w:lineRule="auto"/>
              <w:ind w:left="106" w:right="10"/>
              <w:rPr>
                <w:b/>
                <w:bCs/>
                <w:sz w:val="20"/>
              </w:rPr>
            </w:pPr>
            <w:r w:rsidRPr="008060AC">
              <w:rPr>
                <w:b/>
                <w:bCs/>
                <w:sz w:val="20"/>
              </w:rPr>
              <w:t>Units</w:t>
            </w:r>
          </w:p>
        </w:tc>
        <w:tc>
          <w:tcPr>
            <w:tcW w:w="1612" w:type="dxa"/>
            <w:tcBorders>
              <w:top w:val="single" w:sz="4" w:space="0" w:color="000000"/>
              <w:left w:val="single" w:sz="4" w:space="0" w:color="000000"/>
              <w:bottom w:val="single" w:sz="4" w:space="0" w:color="000000"/>
              <w:right w:val="single" w:sz="4" w:space="0" w:color="000000"/>
            </w:tcBorders>
          </w:tcPr>
          <w:p w14:paraId="3119EA6D" w14:textId="005582E8" w:rsidR="008060AC" w:rsidRPr="008060AC" w:rsidRDefault="008060AC" w:rsidP="008060AC">
            <w:pPr>
              <w:pStyle w:val="TableParagraph"/>
              <w:ind w:left="0"/>
              <w:rPr>
                <w:b/>
                <w:bCs/>
                <w:sz w:val="20"/>
              </w:rPr>
            </w:pPr>
            <w:r w:rsidRPr="008060AC">
              <w:rPr>
                <w:b/>
                <w:bCs/>
                <w:sz w:val="20"/>
              </w:rPr>
              <w:t>Comments</w:t>
            </w:r>
          </w:p>
        </w:tc>
      </w:tr>
      <w:tr w:rsidR="008060AC" w14:paraId="6F53B3BA"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93A4F9C"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4D0D1479" w14:textId="77777777" w:rsidR="008060AC" w:rsidRDefault="008060AC" w:rsidP="008060AC">
            <w:pPr>
              <w:pStyle w:val="TableParagraph"/>
              <w:spacing w:line="225" w:lineRule="exact"/>
              <w:rPr>
                <w:sz w:val="20"/>
              </w:rPr>
            </w:pPr>
            <w:r>
              <w:rPr>
                <w:sz w:val="20"/>
              </w:rPr>
              <w:t>Stable Import Limit</w:t>
            </w:r>
          </w:p>
        </w:tc>
        <w:tc>
          <w:tcPr>
            <w:tcW w:w="1561" w:type="dxa"/>
            <w:tcBorders>
              <w:top w:val="single" w:sz="4" w:space="0" w:color="000000"/>
              <w:left w:val="single" w:sz="4" w:space="0" w:color="000000"/>
              <w:bottom w:val="single" w:sz="4" w:space="0" w:color="000000"/>
              <w:right w:val="single" w:sz="4" w:space="0" w:color="000000"/>
            </w:tcBorders>
          </w:tcPr>
          <w:p w14:paraId="09D74917"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231BB6BF" w14:textId="77777777" w:rsidR="008060AC" w:rsidRDefault="008060AC" w:rsidP="008060AC">
            <w:pPr>
              <w:pStyle w:val="TableParagraph"/>
              <w:spacing w:line="237" w:lineRule="auto"/>
              <w:ind w:left="106" w:right="10"/>
              <w:rPr>
                <w:sz w:val="20"/>
              </w:rPr>
            </w:pPr>
            <w:r>
              <w:rPr>
                <w:sz w:val="20"/>
              </w:rPr>
              <w:t>MW</w:t>
            </w:r>
          </w:p>
        </w:tc>
        <w:tc>
          <w:tcPr>
            <w:tcW w:w="1612" w:type="dxa"/>
            <w:tcBorders>
              <w:top w:val="single" w:sz="4" w:space="0" w:color="000000"/>
              <w:left w:val="single" w:sz="4" w:space="0" w:color="000000"/>
              <w:bottom w:val="single" w:sz="4" w:space="0" w:color="000000"/>
              <w:right w:val="single" w:sz="4" w:space="0" w:color="000000"/>
            </w:tcBorders>
          </w:tcPr>
          <w:p w14:paraId="793E8A7C" w14:textId="77777777" w:rsidR="008060AC" w:rsidRDefault="008060AC" w:rsidP="008060AC">
            <w:pPr>
              <w:pStyle w:val="TableParagraph"/>
              <w:ind w:left="0"/>
              <w:rPr>
                <w:sz w:val="20"/>
              </w:rPr>
            </w:pPr>
          </w:p>
        </w:tc>
      </w:tr>
      <w:tr w:rsidR="008060AC" w14:paraId="3541CDE2"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7922C9FF" w14:textId="77777777" w:rsidR="008060AC" w:rsidRDefault="008060AC" w:rsidP="008060AC">
            <w:pPr>
              <w:pStyle w:val="TableParagraph"/>
              <w:rPr>
                <w:sz w:val="20"/>
              </w:rPr>
            </w:pPr>
            <w:r>
              <w:rPr>
                <w:sz w:val="20"/>
              </w:rPr>
              <w:t>MDV</w:t>
            </w:r>
          </w:p>
        </w:tc>
        <w:tc>
          <w:tcPr>
            <w:tcW w:w="2127" w:type="dxa"/>
            <w:tcBorders>
              <w:top w:val="single" w:sz="4" w:space="0" w:color="000000"/>
              <w:left w:val="single" w:sz="4" w:space="0" w:color="000000"/>
              <w:bottom w:val="single" w:sz="4" w:space="0" w:color="000000"/>
              <w:right w:val="single" w:sz="4" w:space="0" w:color="000000"/>
            </w:tcBorders>
          </w:tcPr>
          <w:p w14:paraId="46AC3D56"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58B9F644"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7129695D"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5CBC0CBE" w14:textId="77777777" w:rsidR="008060AC" w:rsidRDefault="008060AC" w:rsidP="008060AC">
            <w:pPr>
              <w:pStyle w:val="TableParagraph"/>
              <w:ind w:left="0"/>
              <w:rPr>
                <w:sz w:val="20"/>
              </w:rPr>
            </w:pPr>
            <w:r w:rsidRPr="00255DDC">
              <w:rPr>
                <w:sz w:val="20"/>
              </w:rPr>
              <w:t>*</w:t>
            </w:r>
          </w:p>
        </w:tc>
      </w:tr>
      <w:tr w:rsidR="008060AC" w14:paraId="3DB082C7"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3884306B"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42424021" w14:textId="77777777" w:rsidR="008060AC" w:rsidRDefault="008060AC" w:rsidP="008060AC">
            <w:pPr>
              <w:pStyle w:val="TableParagraph"/>
              <w:spacing w:line="225" w:lineRule="exact"/>
              <w:rPr>
                <w:sz w:val="20"/>
              </w:rPr>
            </w:pPr>
            <w:r>
              <w:rPr>
                <w:sz w:val="20"/>
              </w:rPr>
              <w:t>Maximum Delivery Volume</w:t>
            </w:r>
          </w:p>
        </w:tc>
        <w:tc>
          <w:tcPr>
            <w:tcW w:w="1561" w:type="dxa"/>
            <w:tcBorders>
              <w:top w:val="single" w:sz="4" w:space="0" w:color="000000"/>
              <w:left w:val="single" w:sz="4" w:space="0" w:color="000000"/>
              <w:bottom w:val="single" w:sz="4" w:space="0" w:color="000000"/>
              <w:right w:val="single" w:sz="4" w:space="0" w:color="000000"/>
            </w:tcBorders>
          </w:tcPr>
          <w:p w14:paraId="02A301DE"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428B46E3" w14:textId="77777777" w:rsidR="008060AC" w:rsidRDefault="008060AC" w:rsidP="008060AC">
            <w:pPr>
              <w:pStyle w:val="TableParagraph"/>
              <w:spacing w:line="237" w:lineRule="auto"/>
              <w:ind w:left="106" w:right="10"/>
              <w:rPr>
                <w:sz w:val="20"/>
              </w:rPr>
            </w:pPr>
            <w:r>
              <w:rPr>
                <w:sz w:val="20"/>
              </w:rPr>
              <w:t>MWh</w:t>
            </w:r>
          </w:p>
        </w:tc>
        <w:tc>
          <w:tcPr>
            <w:tcW w:w="1612" w:type="dxa"/>
            <w:tcBorders>
              <w:top w:val="single" w:sz="4" w:space="0" w:color="000000"/>
              <w:left w:val="single" w:sz="4" w:space="0" w:color="000000"/>
              <w:bottom w:val="single" w:sz="4" w:space="0" w:color="000000"/>
              <w:right w:val="single" w:sz="4" w:space="0" w:color="000000"/>
            </w:tcBorders>
          </w:tcPr>
          <w:p w14:paraId="742B56DE" w14:textId="77777777" w:rsidR="008060AC" w:rsidRDefault="008060AC" w:rsidP="008060AC">
            <w:pPr>
              <w:pStyle w:val="TableParagraph"/>
              <w:ind w:left="0"/>
              <w:rPr>
                <w:sz w:val="20"/>
              </w:rPr>
            </w:pPr>
          </w:p>
        </w:tc>
      </w:tr>
      <w:tr w:rsidR="008060AC" w14:paraId="655AB531"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3795D726" w14:textId="77777777" w:rsidR="008060AC" w:rsidRDefault="008060AC" w:rsidP="008060AC">
            <w:pPr>
              <w:pStyle w:val="TableParagraph"/>
              <w:rPr>
                <w:sz w:val="20"/>
              </w:rPr>
            </w:pPr>
            <w:r>
              <w:rPr>
                <w:sz w:val="20"/>
              </w:rPr>
              <w:t>MDP</w:t>
            </w:r>
          </w:p>
        </w:tc>
        <w:tc>
          <w:tcPr>
            <w:tcW w:w="2127" w:type="dxa"/>
            <w:tcBorders>
              <w:top w:val="single" w:sz="4" w:space="0" w:color="000000"/>
              <w:left w:val="single" w:sz="4" w:space="0" w:color="000000"/>
              <w:bottom w:val="single" w:sz="4" w:space="0" w:color="000000"/>
              <w:right w:val="single" w:sz="4" w:space="0" w:color="000000"/>
            </w:tcBorders>
          </w:tcPr>
          <w:p w14:paraId="0A6B91E4" w14:textId="77777777" w:rsidR="008060AC" w:rsidRDefault="008060AC" w:rsidP="008060AC">
            <w:pPr>
              <w:pStyle w:val="TableParagraph"/>
              <w:spacing w:line="225" w:lineRule="exact"/>
              <w:rPr>
                <w:sz w:val="20"/>
              </w:rPr>
            </w:pPr>
            <w:r>
              <w:rPr>
                <w:sz w:val="20"/>
              </w:rPr>
              <w:t>Effective time</w:t>
            </w:r>
          </w:p>
        </w:tc>
        <w:tc>
          <w:tcPr>
            <w:tcW w:w="1561" w:type="dxa"/>
            <w:tcBorders>
              <w:top w:val="single" w:sz="4" w:space="0" w:color="000000"/>
              <w:left w:val="single" w:sz="4" w:space="0" w:color="000000"/>
              <w:bottom w:val="single" w:sz="4" w:space="0" w:color="000000"/>
              <w:right w:val="single" w:sz="4" w:space="0" w:color="000000"/>
            </w:tcBorders>
          </w:tcPr>
          <w:p w14:paraId="5BC89D6F" w14:textId="77777777" w:rsidR="008060AC" w:rsidRDefault="008060AC" w:rsidP="008060AC">
            <w:pPr>
              <w:pStyle w:val="TableParagraph"/>
              <w:spacing w:line="225" w:lineRule="exact"/>
              <w:rPr>
                <w:sz w:val="20"/>
              </w:rPr>
            </w:pPr>
            <w:r>
              <w:rPr>
                <w:sz w:val="20"/>
              </w:rPr>
              <w:t>Time format</w:t>
            </w:r>
          </w:p>
        </w:tc>
        <w:tc>
          <w:tcPr>
            <w:tcW w:w="1134" w:type="dxa"/>
            <w:tcBorders>
              <w:top w:val="single" w:sz="4" w:space="0" w:color="000000"/>
              <w:left w:val="single" w:sz="4" w:space="0" w:color="000000"/>
              <w:bottom w:val="single" w:sz="4" w:space="0" w:color="000000"/>
              <w:right w:val="single" w:sz="4" w:space="0" w:color="000000"/>
            </w:tcBorders>
          </w:tcPr>
          <w:p w14:paraId="3A4CA1B6" w14:textId="77777777" w:rsidR="008060AC" w:rsidRDefault="008060AC" w:rsidP="008060AC">
            <w:pPr>
              <w:pStyle w:val="TableParagraph"/>
              <w:spacing w:line="237" w:lineRule="auto"/>
              <w:ind w:left="106" w:right="10"/>
              <w:rPr>
                <w:sz w:val="20"/>
              </w:rPr>
            </w:pPr>
            <w:r w:rsidRPr="00255DDC">
              <w:rPr>
                <w:sz w:val="20"/>
              </w:rPr>
              <w:t>-</w:t>
            </w:r>
          </w:p>
        </w:tc>
        <w:tc>
          <w:tcPr>
            <w:tcW w:w="1612" w:type="dxa"/>
            <w:tcBorders>
              <w:top w:val="single" w:sz="4" w:space="0" w:color="000000"/>
              <w:left w:val="single" w:sz="4" w:space="0" w:color="000000"/>
              <w:bottom w:val="single" w:sz="4" w:space="0" w:color="000000"/>
              <w:right w:val="single" w:sz="4" w:space="0" w:color="000000"/>
            </w:tcBorders>
          </w:tcPr>
          <w:p w14:paraId="28E49CA9" w14:textId="77777777" w:rsidR="008060AC" w:rsidRDefault="008060AC" w:rsidP="008060AC">
            <w:pPr>
              <w:pStyle w:val="TableParagraph"/>
              <w:ind w:left="0"/>
              <w:rPr>
                <w:sz w:val="20"/>
              </w:rPr>
            </w:pPr>
            <w:r w:rsidRPr="00255DDC">
              <w:rPr>
                <w:sz w:val="20"/>
              </w:rPr>
              <w:t>*</w:t>
            </w:r>
          </w:p>
        </w:tc>
      </w:tr>
      <w:tr w:rsidR="008060AC" w14:paraId="4C67B48D" w14:textId="77777777" w:rsidTr="00A96490">
        <w:trPr>
          <w:trHeight w:val="549"/>
        </w:trPr>
        <w:tc>
          <w:tcPr>
            <w:tcW w:w="1385" w:type="dxa"/>
            <w:tcBorders>
              <w:top w:val="single" w:sz="4" w:space="0" w:color="000000"/>
              <w:left w:val="single" w:sz="4" w:space="0" w:color="000000"/>
              <w:bottom w:val="single" w:sz="4" w:space="0" w:color="000000"/>
              <w:right w:val="single" w:sz="4" w:space="0" w:color="000000"/>
            </w:tcBorders>
          </w:tcPr>
          <w:p w14:paraId="63E602AC" w14:textId="77777777" w:rsidR="008060AC" w:rsidRPr="00255DDC" w:rsidRDefault="008060AC" w:rsidP="008060AC">
            <w:pPr>
              <w:pStyle w:val="TableParagraph"/>
              <w:rPr>
                <w:sz w:val="20"/>
              </w:rPr>
            </w:pPr>
          </w:p>
        </w:tc>
        <w:tc>
          <w:tcPr>
            <w:tcW w:w="2127" w:type="dxa"/>
            <w:tcBorders>
              <w:top w:val="single" w:sz="4" w:space="0" w:color="000000"/>
              <w:left w:val="single" w:sz="4" w:space="0" w:color="000000"/>
              <w:bottom w:val="single" w:sz="4" w:space="0" w:color="000000"/>
              <w:right w:val="single" w:sz="4" w:space="0" w:color="000000"/>
            </w:tcBorders>
          </w:tcPr>
          <w:p w14:paraId="0A017394" w14:textId="77777777" w:rsidR="008060AC" w:rsidRDefault="008060AC" w:rsidP="008060AC">
            <w:pPr>
              <w:pStyle w:val="TableParagraph"/>
              <w:spacing w:line="225" w:lineRule="exact"/>
              <w:rPr>
                <w:sz w:val="20"/>
              </w:rPr>
            </w:pPr>
            <w:r>
              <w:rPr>
                <w:sz w:val="20"/>
              </w:rPr>
              <w:t>Maximum Delivery Period</w:t>
            </w:r>
          </w:p>
        </w:tc>
        <w:tc>
          <w:tcPr>
            <w:tcW w:w="1561" w:type="dxa"/>
            <w:tcBorders>
              <w:top w:val="single" w:sz="4" w:space="0" w:color="000000"/>
              <w:left w:val="single" w:sz="4" w:space="0" w:color="000000"/>
              <w:bottom w:val="single" w:sz="4" w:space="0" w:color="000000"/>
              <w:right w:val="single" w:sz="4" w:space="0" w:color="000000"/>
            </w:tcBorders>
          </w:tcPr>
          <w:p w14:paraId="74BBA83D" w14:textId="77777777" w:rsidR="008060AC" w:rsidRDefault="008060AC" w:rsidP="008060AC">
            <w:pPr>
              <w:pStyle w:val="TableParagraph"/>
              <w:spacing w:line="225" w:lineRule="exact"/>
              <w:rPr>
                <w:sz w:val="20"/>
              </w:rPr>
            </w:pPr>
            <w:r>
              <w:rPr>
                <w:sz w:val="20"/>
              </w:rPr>
              <w:t>Numeric</w:t>
            </w:r>
          </w:p>
        </w:tc>
        <w:tc>
          <w:tcPr>
            <w:tcW w:w="1134" w:type="dxa"/>
            <w:tcBorders>
              <w:top w:val="single" w:sz="4" w:space="0" w:color="000000"/>
              <w:left w:val="single" w:sz="4" w:space="0" w:color="000000"/>
              <w:bottom w:val="single" w:sz="4" w:space="0" w:color="000000"/>
              <w:right w:val="single" w:sz="4" w:space="0" w:color="000000"/>
            </w:tcBorders>
          </w:tcPr>
          <w:p w14:paraId="5E322432" w14:textId="77777777" w:rsidR="008060AC" w:rsidRDefault="008060AC" w:rsidP="008060AC">
            <w:pPr>
              <w:pStyle w:val="TableParagraph"/>
              <w:spacing w:line="237" w:lineRule="auto"/>
              <w:ind w:left="106" w:right="10"/>
              <w:rPr>
                <w:sz w:val="20"/>
              </w:rPr>
            </w:pPr>
            <w:r>
              <w:rPr>
                <w:sz w:val="20"/>
              </w:rPr>
              <w:t>Minutes</w:t>
            </w:r>
          </w:p>
        </w:tc>
        <w:tc>
          <w:tcPr>
            <w:tcW w:w="1612" w:type="dxa"/>
            <w:tcBorders>
              <w:top w:val="single" w:sz="4" w:space="0" w:color="000000"/>
              <w:left w:val="single" w:sz="4" w:space="0" w:color="000000"/>
              <w:bottom w:val="single" w:sz="4" w:space="0" w:color="000000"/>
              <w:right w:val="single" w:sz="4" w:space="0" w:color="000000"/>
            </w:tcBorders>
          </w:tcPr>
          <w:p w14:paraId="44A36BB4" w14:textId="77777777" w:rsidR="008060AC" w:rsidRDefault="008060AC" w:rsidP="008060AC">
            <w:pPr>
              <w:pStyle w:val="TableParagraph"/>
              <w:ind w:left="0"/>
              <w:rPr>
                <w:sz w:val="20"/>
              </w:rPr>
            </w:pPr>
          </w:p>
        </w:tc>
      </w:tr>
    </w:tbl>
    <w:p w14:paraId="7235705D" w14:textId="77777777" w:rsidR="00255DDC" w:rsidRDefault="00255DDC" w:rsidP="00044829">
      <w:pPr>
        <w:pStyle w:val="Introtext"/>
        <w:rPr>
          <w:rFonts w:cstheme="minorHAnsi"/>
        </w:rPr>
      </w:pPr>
    </w:p>
    <w:p w14:paraId="3E7AE139" w14:textId="77777777" w:rsidR="00255DDC" w:rsidRDefault="00255DDC" w:rsidP="00255DDC">
      <w:pPr>
        <w:ind w:left="217"/>
        <w:rPr>
          <w:sz w:val="20"/>
        </w:rPr>
      </w:pPr>
      <w:r>
        <w:rPr>
          <w:sz w:val="20"/>
        </w:rPr>
        <w:t>Note on comments:</w:t>
      </w:r>
    </w:p>
    <w:p w14:paraId="0B1F1C61" w14:textId="77777777" w:rsidR="00255DDC" w:rsidRDefault="00255DDC" w:rsidP="00255DDC">
      <w:pPr>
        <w:tabs>
          <w:tab w:val="left" w:pos="937"/>
        </w:tabs>
        <w:ind w:left="217"/>
        <w:rPr>
          <w:sz w:val="20"/>
        </w:rPr>
      </w:pPr>
      <w:r>
        <w:rPr>
          <w:sz w:val="20"/>
        </w:rPr>
        <w:t>*</w:t>
      </w:r>
      <w:r>
        <w:rPr>
          <w:sz w:val="20"/>
        </w:rPr>
        <w:tab/>
        <w:t>Date Time fields must be either blank or the commencement of an Operational</w:t>
      </w:r>
      <w:r>
        <w:rPr>
          <w:spacing w:val="-7"/>
          <w:sz w:val="20"/>
        </w:rPr>
        <w:t xml:space="preserve"> </w:t>
      </w:r>
      <w:r>
        <w:rPr>
          <w:sz w:val="20"/>
        </w:rPr>
        <w:t>Day.</w:t>
      </w:r>
    </w:p>
    <w:p w14:paraId="340BA591" w14:textId="77777777" w:rsidR="00255DDC" w:rsidRDefault="00255DDC" w:rsidP="00044829">
      <w:pPr>
        <w:pStyle w:val="Introtext"/>
        <w:rPr>
          <w:rFonts w:cstheme="minorHAnsi"/>
        </w:rPr>
      </w:pPr>
    </w:p>
    <w:p w14:paraId="67F4C087" w14:textId="49A4B4C8" w:rsidR="00255DDC" w:rsidRDefault="00255DDC" w:rsidP="00BD6BFB">
      <w:pPr>
        <w:pStyle w:val="Heading1"/>
        <w:numPr>
          <w:ilvl w:val="0"/>
          <w:numId w:val="21"/>
        </w:numPr>
      </w:pPr>
      <w:bookmarkStart w:id="23" w:name="_Toc179362142"/>
      <w:r>
        <w:t>Notification File Naming Conventions</w:t>
      </w:r>
      <w:bookmarkEnd w:id="23"/>
    </w:p>
    <w:p w14:paraId="390FDDE6" w14:textId="77777777" w:rsidR="00255DDC" w:rsidRPr="00D15D35" w:rsidRDefault="00255DDC" w:rsidP="00D15D35">
      <w:pPr>
        <w:pStyle w:val="BodyText"/>
      </w:pPr>
      <w:r w:rsidRPr="00D15D35">
        <w:t>Each notification file will have a file name consisting of two parts and a file extension. The file extension will be one of '.ACK', '.ACC' or '.REJ'. These extensions correspond to an acknowledgement of receipt of a Trading Agent's submission, notification of the acceptance of data from a Trading Agent and rejection of data from a Trading Agent's submission respectively.</w:t>
      </w:r>
    </w:p>
    <w:p w14:paraId="30C0893D" w14:textId="77777777" w:rsidR="00255DDC" w:rsidRPr="00D15D35" w:rsidRDefault="00255DDC" w:rsidP="00D15D35">
      <w:pPr>
        <w:pStyle w:val="BodyText"/>
      </w:pPr>
      <w:r w:rsidRPr="00D15D35">
        <w:t>The name will follow the same format as that of the submission file:</w:t>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1560"/>
        <w:gridCol w:w="850"/>
        <w:gridCol w:w="1844"/>
        <w:gridCol w:w="3543"/>
      </w:tblGrid>
      <w:tr w:rsidR="00255DDC" w14:paraId="602A87FB" w14:textId="77777777" w:rsidTr="009D21DD">
        <w:trPr>
          <w:trHeight w:val="712"/>
        </w:trPr>
        <w:tc>
          <w:tcPr>
            <w:tcW w:w="1385" w:type="dxa"/>
          </w:tcPr>
          <w:p w14:paraId="24BF75AD" w14:textId="77777777" w:rsidR="00255DDC" w:rsidRPr="00C439EB" w:rsidRDefault="00255DDC" w:rsidP="009D21DD">
            <w:pPr>
              <w:pStyle w:val="TableParagraph"/>
              <w:spacing w:line="270" w:lineRule="exact"/>
              <w:rPr>
                <w:sz w:val="20"/>
                <w:szCs w:val="20"/>
              </w:rPr>
            </w:pPr>
            <w:r w:rsidRPr="00C439EB">
              <w:rPr>
                <w:sz w:val="20"/>
                <w:szCs w:val="20"/>
              </w:rPr>
              <w:t>Title</w:t>
            </w:r>
          </w:p>
        </w:tc>
        <w:tc>
          <w:tcPr>
            <w:tcW w:w="1560" w:type="dxa"/>
          </w:tcPr>
          <w:p w14:paraId="60123554" w14:textId="77777777" w:rsidR="00255DDC" w:rsidRPr="00C439EB" w:rsidRDefault="00255DDC" w:rsidP="009D21DD">
            <w:pPr>
              <w:pStyle w:val="TableParagraph"/>
              <w:spacing w:line="270" w:lineRule="exact"/>
              <w:rPr>
                <w:sz w:val="20"/>
                <w:szCs w:val="20"/>
              </w:rPr>
            </w:pPr>
            <w:r w:rsidRPr="00C439EB">
              <w:rPr>
                <w:sz w:val="20"/>
                <w:szCs w:val="20"/>
              </w:rPr>
              <w:t>Meaning</w:t>
            </w:r>
          </w:p>
        </w:tc>
        <w:tc>
          <w:tcPr>
            <w:tcW w:w="850" w:type="dxa"/>
          </w:tcPr>
          <w:p w14:paraId="3594BC4C" w14:textId="77777777" w:rsidR="00255DDC" w:rsidRPr="00C439EB" w:rsidRDefault="00255DDC" w:rsidP="009D21DD">
            <w:pPr>
              <w:pStyle w:val="TableParagraph"/>
              <w:ind w:right="219"/>
              <w:rPr>
                <w:sz w:val="20"/>
                <w:szCs w:val="20"/>
              </w:rPr>
            </w:pPr>
            <w:r w:rsidRPr="00C439EB">
              <w:rPr>
                <w:sz w:val="20"/>
                <w:szCs w:val="20"/>
              </w:rPr>
              <w:t>Field Size</w:t>
            </w:r>
          </w:p>
        </w:tc>
        <w:tc>
          <w:tcPr>
            <w:tcW w:w="1844" w:type="dxa"/>
          </w:tcPr>
          <w:p w14:paraId="26086EDA" w14:textId="77777777" w:rsidR="00255DDC" w:rsidRPr="00C439EB" w:rsidRDefault="00255DDC" w:rsidP="009D21DD">
            <w:pPr>
              <w:pStyle w:val="TableParagraph"/>
              <w:spacing w:line="270" w:lineRule="exact"/>
              <w:rPr>
                <w:sz w:val="20"/>
                <w:szCs w:val="20"/>
              </w:rPr>
            </w:pPr>
            <w:r w:rsidRPr="00C439EB">
              <w:rPr>
                <w:sz w:val="20"/>
                <w:szCs w:val="20"/>
              </w:rPr>
              <w:t>Field Format</w:t>
            </w:r>
          </w:p>
        </w:tc>
        <w:tc>
          <w:tcPr>
            <w:tcW w:w="3543" w:type="dxa"/>
          </w:tcPr>
          <w:p w14:paraId="2C91605D" w14:textId="77777777" w:rsidR="00255DDC" w:rsidRPr="00C439EB" w:rsidRDefault="00255DDC" w:rsidP="009D21DD">
            <w:pPr>
              <w:pStyle w:val="TableParagraph"/>
              <w:spacing w:line="270" w:lineRule="exact"/>
              <w:ind w:left="106"/>
              <w:rPr>
                <w:sz w:val="20"/>
                <w:szCs w:val="20"/>
              </w:rPr>
            </w:pPr>
            <w:r w:rsidRPr="00C439EB">
              <w:rPr>
                <w:sz w:val="20"/>
                <w:szCs w:val="20"/>
              </w:rPr>
              <w:t>Comments</w:t>
            </w:r>
          </w:p>
        </w:tc>
      </w:tr>
      <w:tr w:rsidR="00255DDC" w14:paraId="7A8A9384" w14:textId="77777777" w:rsidTr="009D21DD">
        <w:trPr>
          <w:trHeight w:val="712"/>
        </w:trPr>
        <w:tc>
          <w:tcPr>
            <w:tcW w:w="1385" w:type="dxa"/>
          </w:tcPr>
          <w:p w14:paraId="5AAF8ADD" w14:textId="77777777" w:rsidR="00255DDC" w:rsidRPr="00C439EB" w:rsidRDefault="00255DDC" w:rsidP="009D21DD">
            <w:pPr>
              <w:pStyle w:val="TableParagraph"/>
              <w:spacing w:line="270" w:lineRule="exact"/>
              <w:rPr>
                <w:sz w:val="20"/>
                <w:szCs w:val="20"/>
              </w:rPr>
            </w:pPr>
            <w:r w:rsidRPr="00C439EB">
              <w:rPr>
                <w:sz w:val="20"/>
                <w:szCs w:val="20"/>
              </w:rPr>
              <w:t>TANAME</w:t>
            </w:r>
          </w:p>
        </w:tc>
        <w:tc>
          <w:tcPr>
            <w:tcW w:w="1560" w:type="dxa"/>
          </w:tcPr>
          <w:p w14:paraId="1B6F2298" w14:textId="77777777" w:rsidR="00255DDC" w:rsidRPr="00C439EB" w:rsidRDefault="00255DDC" w:rsidP="009D21DD">
            <w:pPr>
              <w:pStyle w:val="TableParagraph"/>
              <w:ind w:right="203"/>
              <w:rPr>
                <w:sz w:val="20"/>
                <w:szCs w:val="20"/>
              </w:rPr>
            </w:pPr>
            <w:r w:rsidRPr="00C439EB">
              <w:rPr>
                <w:sz w:val="20"/>
                <w:szCs w:val="20"/>
              </w:rPr>
              <w:t>Trading Agent Name</w:t>
            </w:r>
          </w:p>
        </w:tc>
        <w:tc>
          <w:tcPr>
            <w:tcW w:w="850" w:type="dxa"/>
          </w:tcPr>
          <w:p w14:paraId="118EE0B0" w14:textId="77777777" w:rsidR="00255DDC" w:rsidRPr="00C439EB" w:rsidRDefault="00255DDC" w:rsidP="009D21DD">
            <w:pPr>
              <w:pStyle w:val="TableParagraph"/>
              <w:spacing w:line="270" w:lineRule="exact"/>
              <w:ind w:left="364"/>
              <w:rPr>
                <w:sz w:val="20"/>
                <w:szCs w:val="20"/>
              </w:rPr>
            </w:pPr>
            <w:r w:rsidRPr="00C439EB">
              <w:rPr>
                <w:sz w:val="20"/>
                <w:szCs w:val="20"/>
              </w:rPr>
              <w:t>9</w:t>
            </w:r>
          </w:p>
        </w:tc>
        <w:tc>
          <w:tcPr>
            <w:tcW w:w="1844" w:type="dxa"/>
          </w:tcPr>
          <w:p w14:paraId="314E6DA5" w14:textId="77777777" w:rsidR="00255DDC" w:rsidRPr="00C439EB" w:rsidRDefault="00255DDC" w:rsidP="009D21DD">
            <w:pPr>
              <w:pStyle w:val="TableParagraph"/>
              <w:spacing w:line="270" w:lineRule="exact"/>
              <w:ind w:left="140"/>
              <w:rPr>
                <w:sz w:val="20"/>
                <w:szCs w:val="20"/>
              </w:rPr>
            </w:pPr>
            <w:r w:rsidRPr="00C439EB">
              <w:rPr>
                <w:sz w:val="20"/>
                <w:szCs w:val="20"/>
              </w:rPr>
              <w:t>XXXXXXXXX</w:t>
            </w:r>
          </w:p>
        </w:tc>
        <w:tc>
          <w:tcPr>
            <w:tcW w:w="3543" w:type="dxa"/>
          </w:tcPr>
          <w:p w14:paraId="28D12524" w14:textId="77777777" w:rsidR="00255DDC" w:rsidRPr="00C439EB" w:rsidRDefault="00255DDC" w:rsidP="009D21DD">
            <w:pPr>
              <w:pStyle w:val="TableParagraph"/>
              <w:ind w:left="106"/>
              <w:rPr>
                <w:sz w:val="20"/>
                <w:szCs w:val="20"/>
              </w:rPr>
            </w:pPr>
            <w:r w:rsidRPr="00C439EB">
              <w:rPr>
                <w:sz w:val="20"/>
                <w:szCs w:val="20"/>
              </w:rPr>
              <w:t>name should be padded with '_' to the full field width</w:t>
            </w:r>
          </w:p>
        </w:tc>
      </w:tr>
      <w:tr w:rsidR="00255DDC" w14:paraId="4A4C8306" w14:textId="77777777" w:rsidTr="009D21DD">
        <w:trPr>
          <w:trHeight w:val="988"/>
        </w:trPr>
        <w:tc>
          <w:tcPr>
            <w:tcW w:w="1385" w:type="dxa"/>
          </w:tcPr>
          <w:p w14:paraId="314A2D0F" w14:textId="77777777" w:rsidR="00255DDC" w:rsidRPr="00C439EB" w:rsidRDefault="00255DDC" w:rsidP="009D21DD">
            <w:pPr>
              <w:pStyle w:val="TableParagraph"/>
              <w:spacing w:line="270" w:lineRule="exact"/>
              <w:rPr>
                <w:sz w:val="20"/>
                <w:szCs w:val="20"/>
              </w:rPr>
            </w:pPr>
            <w:r w:rsidRPr="00C439EB">
              <w:rPr>
                <w:sz w:val="20"/>
                <w:szCs w:val="20"/>
              </w:rPr>
              <w:t>SEQNO</w:t>
            </w:r>
          </w:p>
        </w:tc>
        <w:tc>
          <w:tcPr>
            <w:tcW w:w="1560" w:type="dxa"/>
          </w:tcPr>
          <w:p w14:paraId="05AF66E7" w14:textId="77777777" w:rsidR="00255DDC" w:rsidRPr="00C439EB" w:rsidRDefault="00255DDC" w:rsidP="009D21DD">
            <w:pPr>
              <w:pStyle w:val="TableParagraph"/>
              <w:ind w:right="503"/>
              <w:rPr>
                <w:sz w:val="20"/>
                <w:szCs w:val="20"/>
              </w:rPr>
            </w:pPr>
            <w:r w:rsidRPr="00C439EB">
              <w:rPr>
                <w:sz w:val="20"/>
                <w:szCs w:val="20"/>
              </w:rPr>
              <w:t>Sequence number</w:t>
            </w:r>
          </w:p>
        </w:tc>
        <w:tc>
          <w:tcPr>
            <w:tcW w:w="850" w:type="dxa"/>
          </w:tcPr>
          <w:p w14:paraId="350B6637" w14:textId="77777777" w:rsidR="00255DDC" w:rsidRPr="00C439EB" w:rsidRDefault="00255DDC" w:rsidP="009D21DD">
            <w:pPr>
              <w:pStyle w:val="TableParagraph"/>
              <w:spacing w:line="270" w:lineRule="exact"/>
              <w:ind w:left="364"/>
              <w:rPr>
                <w:sz w:val="20"/>
                <w:szCs w:val="20"/>
              </w:rPr>
            </w:pPr>
            <w:r w:rsidRPr="00C439EB">
              <w:rPr>
                <w:sz w:val="20"/>
                <w:szCs w:val="20"/>
              </w:rPr>
              <w:t>4</w:t>
            </w:r>
          </w:p>
        </w:tc>
        <w:tc>
          <w:tcPr>
            <w:tcW w:w="1844" w:type="dxa"/>
          </w:tcPr>
          <w:p w14:paraId="115D0B99" w14:textId="77777777" w:rsidR="00255DDC" w:rsidRPr="00C439EB" w:rsidRDefault="00255DDC" w:rsidP="009D21DD">
            <w:pPr>
              <w:pStyle w:val="TableParagraph"/>
              <w:spacing w:line="270" w:lineRule="exact"/>
              <w:ind w:left="660" w:right="653"/>
              <w:jc w:val="center"/>
              <w:rPr>
                <w:sz w:val="20"/>
                <w:szCs w:val="20"/>
              </w:rPr>
            </w:pPr>
            <w:r w:rsidRPr="00C439EB">
              <w:rPr>
                <w:sz w:val="20"/>
                <w:szCs w:val="20"/>
              </w:rPr>
              <w:t>9999</w:t>
            </w:r>
          </w:p>
        </w:tc>
        <w:tc>
          <w:tcPr>
            <w:tcW w:w="3543" w:type="dxa"/>
          </w:tcPr>
          <w:p w14:paraId="3992A83A" w14:textId="77777777" w:rsidR="00255DDC" w:rsidRPr="00C439EB" w:rsidRDefault="00255DDC" w:rsidP="009D21DD">
            <w:pPr>
              <w:pStyle w:val="TableParagraph"/>
              <w:ind w:left="106" w:right="95"/>
              <w:jc w:val="both"/>
              <w:rPr>
                <w:sz w:val="20"/>
                <w:szCs w:val="20"/>
              </w:rPr>
            </w:pPr>
            <w:r w:rsidRPr="00C439EB">
              <w:rPr>
                <w:sz w:val="20"/>
                <w:szCs w:val="20"/>
              </w:rPr>
              <w:t>the acknowledgement sequence number (as per the submission sequence - section 6)</w:t>
            </w:r>
          </w:p>
        </w:tc>
      </w:tr>
    </w:tbl>
    <w:p w14:paraId="0DE6E29A" w14:textId="77777777" w:rsidR="00255DDC" w:rsidRDefault="00255DDC" w:rsidP="00044829">
      <w:pPr>
        <w:pStyle w:val="Introtext"/>
        <w:rPr>
          <w:rFonts w:cstheme="minorHAnsi"/>
        </w:rPr>
      </w:pPr>
    </w:p>
    <w:p w14:paraId="6D1E4F4B" w14:textId="77777777" w:rsidR="00255DDC" w:rsidRDefault="00255DDC" w:rsidP="00255DDC">
      <w:pPr>
        <w:pStyle w:val="BodyText"/>
        <w:spacing w:before="1" w:line="379" w:lineRule="auto"/>
        <w:ind w:left="1657" w:right="5098" w:hanging="588"/>
      </w:pPr>
      <w:r>
        <w:t>Thus, the filename will be of the form XXXXXXXXX9999.ACK</w:t>
      </w:r>
    </w:p>
    <w:p w14:paraId="3ED4ED60" w14:textId="77777777" w:rsidR="00255DDC" w:rsidRPr="00D15D35" w:rsidRDefault="00255DDC" w:rsidP="00D15D35">
      <w:pPr>
        <w:pStyle w:val="BodyText"/>
      </w:pPr>
      <w:r w:rsidRPr="00D15D35">
        <w:t>For example, for a Trading Agent with the name 'TR_AGT', for which the submitted file sequence number was 20, the acknowledgement file name would be:</w:t>
      </w:r>
    </w:p>
    <w:p w14:paraId="09A362E8" w14:textId="77777777" w:rsidR="00255DDC" w:rsidRPr="00C439EB" w:rsidRDefault="00255DDC" w:rsidP="00255DDC">
      <w:pPr>
        <w:pStyle w:val="BodyText"/>
        <w:tabs>
          <w:tab w:val="left" w:pos="1280"/>
        </w:tabs>
        <w:spacing w:before="159"/>
        <w:ind w:right="4194"/>
      </w:pPr>
      <w:r w:rsidRPr="00C439EB">
        <w:t>TR_AGT</w:t>
      </w:r>
      <w:r w:rsidRPr="00C439EB">
        <w:rPr>
          <w:u w:val="single"/>
        </w:rPr>
        <w:t xml:space="preserve"> </w:t>
      </w:r>
      <w:r w:rsidRPr="00C439EB">
        <w:rPr>
          <w:u w:val="single"/>
        </w:rPr>
        <w:tab/>
      </w:r>
      <w:r w:rsidRPr="00C439EB">
        <w:t>0020.ACK</w:t>
      </w:r>
    </w:p>
    <w:p w14:paraId="5C160864" w14:textId="09F30421" w:rsidR="00255DDC" w:rsidRPr="00C439EB" w:rsidRDefault="00255DDC" w:rsidP="00255DDC">
      <w:pPr>
        <w:spacing w:before="160"/>
        <w:ind w:left="1051" w:right="5315"/>
        <w:rPr>
          <w:i/>
          <w:sz w:val="20"/>
          <w:szCs w:val="20"/>
        </w:rPr>
      </w:pPr>
      <w:r w:rsidRPr="00C439EB">
        <w:rPr>
          <w:i/>
          <w:sz w:val="20"/>
          <w:szCs w:val="20"/>
        </w:rPr>
        <w:t>This is further outlined in section</w:t>
      </w:r>
      <w:r w:rsidR="00D15D35" w:rsidRPr="00C439EB">
        <w:rPr>
          <w:i/>
          <w:sz w:val="20"/>
          <w:szCs w:val="20"/>
        </w:rPr>
        <w:t xml:space="preserve"> </w:t>
      </w:r>
      <w:r w:rsidRPr="00C439EB">
        <w:rPr>
          <w:i/>
          <w:sz w:val="20"/>
          <w:szCs w:val="20"/>
        </w:rPr>
        <w:t>10</w:t>
      </w:r>
    </w:p>
    <w:p w14:paraId="1476B8D0" w14:textId="1D2318B0" w:rsidR="00255DDC" w:rsidRDefault="00255DDC" w:rsidP="00BD6BFB">
      <w:pPr>
        <w:pStyle w:val="Heading1"/>
        <w:numPr>
          <w:ilvl w:val="0"/>
          <w:numId w:val="21"/>
        </w:numPr>
      </w:pPr>
      <w:bookmarkStart w:id="24" w:name="_Toc179362143"/>
      <w:r>
        <w:lastRenderedPageBreak/>
        <w:t>Acknowledgement/Acceptance/Rejection File Format</w:t>
      </w:r>
      <w:bookmarkEnd w:id="24"/>
    </w:p>
    <w:p w14:paraId="7A7FA3F9" w14:textId="1E915435" w:rsidR="00255DDC" w:rsidRDefault="00255DDC" w:rsidP="00BD6BFB">
      <w:pPr>
        <w:pStyle w:val="Heading2"/>
        <w:numPr>
          <w:ilvl w:val="1"/>
          <w:numId w:val="21"/>
        </w:numPr>
      </w:pPr>
      <w:bookmarkStart w:id="25" w:name="_Toc179362144"/>
      <w:r>
        <w:t>Acknowledgement File Format</w:t>
      </w:r>
      <w:bookmarkEnd w:id="25"/>
    </w:p>
    <w:p w14:paraId="588E1A8B" w14:textId="77777777" w:rsidR="00255DDC" w:rsidRPr="00D15D35" w:rsidRDefault="00255DDC" w:rsidP="00D15D35">
      <w:pPr>
        <w:pStyle w:val="BodyText"/>
      </w:pPr>
      <w:r w:rsidRPr="00D15D35">
        <w:t>The acknowledgement file will contain the notification time of the submission. The notification time will use the standard EDT date/time formats as defined in reference 2.</w:t>
      </w:r>
    </w:p>
    <w:p w14:paraId="5E9D340A" w14:textId="57350F30" w:rsidR="00255DDC" w:rsidRPr="00D15D35" w:rsidRDefault="00255DDC" w:rsidP="00D15D35">
      <w:pPr>
        <w:pStyle w:val="BodyText"/>
      </w:pPr>
      <w:r w:rsidRPr="00D15D35">
        <w:t xml:space="preserve">To facilitate the use of automated systems, </w:t>
      </w:r>
      <w:r w:rsidR="005D4BBA" w:rsidRPr="00D15D35">
        <w:t>NESO</w:t>
      </w:r>
      <w:r w:rsidRPr="00D15D35">
        <w:t xml:space="preserve"> will identify each message by the use of start and end tags. The string '&lt;!&gt;' will indicate the start of a message, whilst the string '&lt;*&gt;' will indicate the end. The last line of a reject file will contain the string '&lt;EOF&gt;'.</w:t>
      </w:r>
    </w:p>
    <w:p w14:paraId="4FE252E7" w14:textId="77777777" w:rsidR="00255DDC" w:rsidRPr="00D15D35" w:rsidRDefault="00255DDC" w:rsidP="00D15D35">
      <w:pPr>
        <w:pStyle w:val="BodyText"/>
      </w:pPr>
      <w:r w:rsidRPr="00D15D35">
        <w:t>The file will take the format:</w:t>
      </w:r>
    </w:p>
    <w:p w14:paraId="389337A4" w14:textId="77777777" w:rsidR="00255DDC" w:rsidRDefault="00255DDC" w:rsidP="00255DDC">
      <w:pPr>
        <w:spacing w:before="164"/>
        <w:ind w:left="1657"/>
        <w:rPr>
          <w:i/>
          <w:sz w:val="18"/>
        </w:rPr>
      </w:pPr>
      <w:r>
        <w:rPr>
          <w:i/>
          <w:sz w:val="18"/>
        </w:rPr>
        <w:t>&lt;!&gt;</w:t>
      </w:r>
    </w:p>
    <w:p w14:paraId="02CA729D" w14:textId="77777777" w:rsidR="00255DDC" w:rsidRDefault="00255DDC" w:rsidP="00255DDC">
      <w:pPr>
        <w:spacing w:before="62" w:line="309" w:lineRule="auto"/>
        <w:ind w:left="1657" w:right="6895"/>
        <w:rPr>
          <w:i/>
          <w:sz w:val="18"/>
        </w:rPr>
      </w:pPr>
      <w:r>
        <w:rPr>
          <w:i/>
          <w:sz w:val="18"/>
        </w:rPr>
        <w:t>&lt;Message Type&gt; Message</w:t>
      </w:r>
    </w:p>
    <w:p w14:paraId="2B9B90F5" w14:textId="77777777" w:rsidR="00255DDC" w:rsidRDefault="00255DDC" w:rsidP="00255DDC">
      <w:pPr>
        <w:spacing w:line="206" w:lineRule="exact"/>
        <w:ind w:left="1657"/>
        <w:rPr>
          <w:i/>
          <w:sz w:val="18"/>
        </w:rPr>
      </w:pPr>
      <w:r>
        <w:rPr>
          <w:i/>
          <w:sz w:val="18"/>
        </w:rPr>
        <w:t>&lt;*&gt;</w:t>
      </w:r>
    </w:p>
    <w:p w14:paraId="0A14C906" w14:textId="77777777" w:rsidR="00255DDC" w:rsidRDefault="00255DDC" w:rsidP="00255DDC">
      <w:pPr>
        <w:spacing w:before="60"/>
        <w:ind w:left="1657"/>
        <w:rPr>
          <w:i/>
          <w:sz w:val="18"/>
        </w:rPr>
      </w:pPr>
      <w:r>
        <w:rPr>
          <w:i/>
          <w:sz w:val="18"/>
        </w:rPr>
        <w:t>&lt;EOF&gt;</w:t>
      </w:r>
    </w:p>
    <w:p w14:paraId="5A709045" w14:textId="77777777" w:rsidR="00255DDC" w:rsidRDefault="00255DDC" w:rsidP="00255DDC">
      <w:pPr>
        <w:pStyle w:val="BodyText"/>
        <w:spacing w:before="176"/>
        <w:ind w:left="1069"/>
      </w:pPr>
      <w:r>
        <w:t>Example:</w:t>
      </w:r>
    </w:p>
    <w:p w14:paraId="2B5B7D89" w14:textId="77777777" w:rsidR="00255DDC" w:rsidRDefault="00255DDC" w:rsidP="00255DDC">
      <w:pPr>
        <w:spacing w:before="164"/>
        <w:ind w:left="1657"/>
        <w:rPr>
          <w:sz w:val="18"/>
        </w:rPr>
      </w:pPr>
      <w:r>
        <w:rPr>
          <w:sz w:val="18"/>
        </w:rPr>
        <w:t>&lt;!&gt;</w:t>
      </w:r>
    </w:p>
    <w:p w14:paraId="6FEBBBC5" w14:textId="77777777" w:rsidR="00255DDC" w:rsidRDefault="00255DDC" w:rsidP="00255DDC">
      <w:pPr>
        <w:spacing w:before="59" w:line="312" w:lineRule="auto"/>
        <w:ind w:left="1657" w:right="6685"/>
        <w:rPr>
          <w:sz w:val="18"/>
        </w:rPr>
      </w:pPr>
      <w:r>
        <w:rPr>
          <w:sz w:val="18"/>
        </w:rPr>
        <w:t>&lt;Notification Time&gt; 2002-04-12 12:13</w:t>
      </w:r>
    </w:p>
    <w:p w14:paraId="418F6DF3" w14:textId="77777777" w:rsidR="00255DDC" w:rsidRDefault="00255DDC" w:rsidP="00255DDC">
      <w:pPr>
        <w:spacing w:line="204" w:lineRule="exact"/>
        <w:ind w:left="1657"/>
        <w:rPr>
          <w:sz w:val="18"/>
        </w:rPr>
      </w:pPr>
      <w:r>
        <w:rPr>
          <w:sz w:val="18"/>
        </w:rPr>
        <w:t>&lt;*&gt;</w:t>
      </w:r>
    </w:p>
    <w:p w14:paraId="3679E702" w14:textId="77777777" w:rsidR="00255DDC" w:rsidRDefault="00255DDC" w:rsidP="00255DDC">
      <w:pPr>
        <w:spacing w:before="60"/>
        <w:ind w:left="1657"/>
        <w:rPr>
          <w:sz w:val="18"/>
        </w:rPr>
      </w:pPr>
      <w:r>
        <w:rPr>
          <w:sz w:val="18"/>
        </w:rPr>
        <w:t>&lt;EOF&gt;</w:t>
      </w:r>
    </w:p>
    <w:p w14:paraId="7DF0881F" w14:textId="77777777" w:rsidR="00255DDC" w:rsidRDefault="00255DDC" w:rsidP="00044829">
      <w:pPr>
        <w:pStyle w:val="Introtext"/>
        <w:rPr>
          <w:rFonts w:cstheme="minorHAnsi"/>
        </w:rPr>
      </w:pPr>
    </w:p>
    <w:p w14:paraId="0ABA9343" w14:textId="271C4923" w:rsidR="00255DDC" w:rsidRDefault="00255DDC" w:rsidP="00BD6BFB">
      <w:pPr>
        <w:pStyle w:val="Heading2"/>
        <w:numPr>
          <w:ilvl w:val="1"/>
          <w:numId w:val="21"/>
        </w:numPr>
      </w:pPr>
      <w:bookmarkStart w:id="26" w:name="_Toc179362145"/>
      <w:r>
        <w:t>Acceptance File Format</w:t>
      </w:r>
      <w:bookmarkEnd w:id="26"/>
    </w:p>
    <w:p w14:paraId="480C08DD" w14:textId="77777777" w:rsidR="00255DDC" w:rsidRPr="00D15D35" w:rsidRDefault="00255DDC" w:rsidP="00D15D35">
      <w:pPr>
        <w:pStyle w:val="BodyText"/>
      </w:pPr>
      <w:r w:rsidRPr="00D15D35">
        <w:t>Acceptance files are produced once a submission file has been validated in its entirety. The acceptance .ACC file will contain a list of all BMUs for which all submitted data has passed formatting, consistency and validation tests.</w:t>
      </w:r>
    </w:p>
    <w:p w14:paraId="10BCEC7E" w14:textId="77777777" w:rsidR="00255DDC" w:rsidRPr="00D15D35" w:rsidRDefault="00255DDC" w:rsidP="00D15D35">
      <w:pPr>
        <w:pStyle w:val="BodyText"/>
      </w:pPr>
      <w:r w:rsidRPr="00D15D35">
        <w:t>The output will be in the form of a list, sorted alphanumerically by BMU name. The last line of the acceptance file will contain the string '&lt;EOF&gt;'.</w:t>
      </w:r>
    </w:p>
    <w:p w14:paraId="3AC947F5" w14:textId="77777777" w:rsidR="00255DDC" w:rsidRPr="00D15D35" w:rsidRDefault="00255DDC" w:rsidP="00D15D35">
      <w:pPr>
        <w:pStyle w:val="BodyText"/>
      </w:pPr>
      <w:r w:rsidRPr="00D15D35">
        <w:t>Each record will take the form:</w:t>
      </w:r>
    </w:p>
    <w:p w14:paraId="56DA65F5" w14:textId="77777777" w:rsidR="00255DDC" w:rsidRPr="007377F2" w:rsidRDefault="00255DDC" w:rsidP="00255DDC">
      <w:pPr>
        <w:spacing w:before="161"/>
        <w:ind w:left="1069"/>
        <w:rPr>
          <w:i/>
          <w:sz w:val="20"/>
          <w:szCs w:val="20"/>
        </w:rPr>
      </w:pPr>
      <w:r w:rsidRPr="007377F2">
        <w:rPr>
          <w:i/>
          <w:sz w:val="20"/>
          <w:szCs w:val="20"/>
        </w:rPr>
        <w:t>BMU &lt;name&gt; OK</w:t>
      </w:r>
    </w:p>
    <w:p w14:paraId="13864DAF" w14:textId="77777777" w:rsidR="00255DDC" w:rsidRPr="007377F2" w:rsidRDefault="00255DDC" w:rsidP="00255DDC">
      <w:pPr>
        <w:spacing w:before="159"/>
        <w:ind w:left="1069"/>
        <w:rPr>
          <w:sz w:val="20"/>
          <w:szCs w:val="20"/>
        </w:rPr>
      </w:pPr>
      <w:r w:rsidRPr="007377F2">
        <w:rPr>
          <w:sz w:val="20"/>
          <w:szCs w:val="20"/>
        </w:rPr>
        <w:t xml:space="preserve">An example entry for a BMU </w:t>
      </w:r>
      <w:r w:rsidRPr="007377F2">
        <w:rPr>
          <w:i/>
          <w:sz w:val="20"/>
          <w:szCs w:val="20"/>
        </w:rPr>
        <w:t xml:space="preserve">BM_UNIT_1 </w:t>
      </w:r>
      <w:r w:rsidRPr="007377F2">
        <w:rPr>
          <w:sz w:val="20"/>
          <w:szCs w:val="20"/>
        </w:rPr>
        <w:t>would be:</w:t>
      </w:r>
    </w:p>
    <w:p w14:paraId="225EF8B6" w14:textId="77777777" w:rsidR="00255DDC" w:rsidRPr="007377F2" w:rsidRDefault="00255DDC" w:rsidP="00255DDC">
      <w:pPr>
        <w:pStyle w:val="BodyText"/>
        <w:spacing w:before="160"/>
        <w:ind w:left="1069"/>
      </w:pPr>
      <w:r w:rsidRPr="007377F2">
        <w:t>BMU BM_UNIT_1 OK</w:t>
      </w:r>
    </w:p>
    <w:p w14:paraId="30781232" w14:textId="77777777" w:rsidR="00255DDC" w:rsidRPr="00D15D35" w:rsidRDefault="00255DDC" w:rsidP="00D15D35">
      <w:pPr>
        <w:pStyle w:val="BodyText"/>
      </w:pPr>
      <w:r w:rsidRPr="00D15D35">
        <w:t>In the case of a submission file containing just an '&lt;EOF&gt;' tag (no submitted data) a message 'Empty file' will be placed in the acceptance file.</w:t>
      </w:r>
    </w:p>
    <w:p w14:paraId="2CBE5503" w14:textId="77777777" w:rsidR="00255DDC" w:rsidRDefault="00255DDC" w:rsidP="00044829">
      <w:pPr>
        <w:pStyle w:val="Introtext"/>
        <w:rPr>
          <w:rFonts w:cstheme="minorHAnsi"/>
        </w:rPr>
      </w:pPr>
    </w:p>
    <w:p w14:paraId="096CA1E7" w14:textId="69FC9663" w:rsidR="00255DDC" w:rsidRDefault="00255DDC" w:rsidP="00BD6BFB">
      <w:pPr>
        <w:pStyle w:val="Heading2"/>
        <w:numPr>
          <w:ilvl w:val="1"/>
          <w:numId w:val="21"/>
        </w:numPr>
      </w:pPr>
      <w:bookmarkStart w:id="27" w:name="_Toc179362146"/>
      <w:r>
        <w:lastRenderedPageBreak/>
        <w:t>Rejection File Format</w:t>
      </w:r>
      <w:bookmarkEnd w:id="27"/>
    </w:p>
    <w:p w14:paraId="3E840205" w14:textId="77777777" w:rsidR="00255DDC" w:rsidRPr="00D15D35" w:rsidRDefault="00255DDC" w:rsidP="00D15D35">
      <w:pPr>
        <w:pStyle w:val="BodyText"/>
      </w:pPr>
      <w:r w:rsidRPr="00D15D35">
        <w:t>Reject files are also produced once a submission file has been validated in its entirety. Each record contained within a file is checked for formatting, validity and consistency.</w:t>
      </w:r>
    </w:p>
    <w:p w14:paraId="694E3CE0" w14:textId="77777777" w:rsidR="00255DDC" w:rsidRPr="00D15D35" w:rsidRDefault="00255DDC" w:rsidP="00D15D35">
      <w:pPr>
        <w:pStyle w:val="BodyText"/>
      </w:pPr>
      <w:r w:rsidRPr="00D15D35">
        <w:t>Should formatting prove incorrect the file will not proceed to validation and will be rejected at that stage. Thus, a record that has invalid data and is also incorrectly formatted for the type of data will only have a message stating that it was rejected owing to a formatting error. The validity of the record will not be considered.</w:t>
      </w:r>
    </w:p>
    <w:p w14:paraId="79824D04" w14:textId="77777777" w:rsidR="00255DDC" w:rsidRPr="00D15D35" w:rsidRDefault="00255DDC" w:rsidP="00D15D35">
      <w:pPr>
        <w:pStyle w:val="BodyText"/>
      </w:pPr>
      <w:r w:rsidRPr="00D15D35">
        <w:t>Once a record has completed and passed formatting checks, it will be checked against each applicable validation and consistency rule. Any and all of these failures will be reported individually for each submitted record. Hence a single row that does not comply with multiple validation or consistency rules, will give rise to multiple error messages within a reject file.</w:t>
      </w:r>
    </w:p>
    <w:p w14:paraId="16D18505" w14:textId="43919AE0" w:rsidR="00255DDC" w:rsidRPr="00D15D35" w:rsidRDefault="00255DDC" w:rsidP="00D15D35">
      <w:pPr>
        <w:pStyle w:val="BodyText"/>
      </w:pPr>
      <w:r w:rsidRPr="00D15D35">
        <w:t xml:space="preserve">To facilitate the use of automated systems, </w:t>
      </w:r>
      <w:r w:rsidR="005D4BBA" w:rsidRPr="00D15D35">
        <w:t>NESO</w:t>
      </w:r>
      <w:r w:rsidRPr="00D15D35">
        <w:t xml:space="preserve"> will identify each message by the use of start and end tags. The string '&lt;!&gt;' will indicate the start of a message, whilst the string '&lt;*&gt;' will indicate the end. The last line of a reject file will contain the string '&lt;EOF&gt;'.</w:t>
      </w:r>
    </w:p>
    <w:p w14:paraId="7EE8E050" w14:textId="77777777" w:rsidR="00255DDC" w:rsidRPr="00D15D35" w:rsidRDefault="00255DDC" w:rsidP="00D15D35">
      <w:pPr>
        <w:pStyle w:val="BodyText"/>
      </w:pPr>
      <w:r w:rsidRPr="00D15D35">
        <w:t>A rejection in the reject .REJ file will be one of the following formats:</w:t>
      </w:r>
    </w:p>
    <w:p w14:paraId="46F2528D" w14:textId="77777777" w:rsidR="00255DDC" w:rsidRDefault="00255DDC" w:rsidP="00255DDC">
      <w:pPr>
        <w:spacing w:before="164"/>
        <w:ind w:left="1657"/>
        <w:rPr>
          <w:i/>
          <w:sz w:val="18"/>
        </w:rPr>
      </w:pPr>
      <w:r>
        <w:rPr>
          <w:i/>
          <w:sz w:val="18"/>
        </w:rPr>
        <w:t>&lt;!&gt;</w:t>
      </w:r>
    </w:p>
    <w:p w14:paraId="5955BDDE" w14:textId="77777777" w:rsidR="00255DDC" w:rsidRDefault="00255DDC" w:rsidP="00255DDC">
      <w:pPr>
        <w:spacing w:before="62" w:line="309" w:lineRule="auto"/>
        <w:ind w:left="1657" w:right="4947"/>
        <w:rPr>
          <w:i/>
          <w:sz w:val="18"/>
        </w:rPr>
      </w:pPr>
      <w:r>
        <w:rPr>
          <w:i/>
          <w:sz w:val="18"/>
        </w:rPr>
        <w:t>&lt;Error Code&gt;,&lt;Expanded Error Message&gt; error record</w:t>
      </w:r>
    </w:p>
    <w:p w14:paraId="4961D4E6" w14:textId="77777777" w:rsidR="00255DDC" w:rsidRDefault="00255DDC" w:rsidP="00255DDC">
      <w:pPr>
        <w:spacing w:line="206" w:lineRule="exact"/>
        <w:ind w:left="1657"/>
        <w:rPr>
          <w:i/>
          <w:sz w:val="18"/>
        </w:rPr>
      </w:pPr>
      <w:r>
        <w:rPr>
          <w:i/>
          <w:sz w:val="18"/>
        </w:rPr>
        <w:t>&lt;*&gt;</w:t>
      </w:r>
    </w:p>
    <w:p w14:paraId="493160EF" w14:textId="77777777" w:rsidR="00255DDC" w:rsidRDefault="00255DDC" w:rsidP="00255DDC">
      <w:pPr>
        <w:pStyle w:val="BodyText"/>
        <w:spacing w:before="56"/>
        <w:ind w:left="1069"/>
      </w:pPr>
      <w:r>
        <w:t>OR</w:t>
      </w:r>
    </w:p>
    <w:p w14:paraId="06608173" w14:textId="77777777" w:rsidR="00255DDC" w:rsidRDefault="00255DDC" w:rsidP="00255DDC">
      <w:pPr>
        <w:spacing w:before="164"/>
        <w:ind w:left="1657"/>
        <w:rPr>
          <w:i/>
          <w:sz w:val="18"/>
        </w:rPr>
      </w:pPr>
      <w:r>
        <w:rPr>
          <w:i/>
          <w:sz w:val="18"/>
        </w:rPr>
        <w:t>&lt;!&gt;</w:t>
      </w:r>
    </w:p>
    <w:p w14:paraId="3F52DD56" w14:textId="77777777" w:rsidR="00255DDC" w:rsidRDefault="00255DDC" w:rsidP="00255DDC">
      <w:pPr>
        <w:spacing w:before="60" w:line="312" w:lineRule="auto"/>
        <w:ind w:left="1657" w:right="5027"/>
        <w:rPr>
          <w:i/>
          <w:sz w:val="18"/>
        </w:rPr>
      </w:pPr>
      <w:r>
        <w:rPr>
          <w:sz w:val="18"/>
        </w:rPr>
        <w:t>&lt;</w:t>
      </w:r>
      <w:r>
        <w:rPr>
          <w:i/>
          <w:sz w:val="18"/>
        </w:rPr>
        <w:t>Error Code</w:t>
      </w:r>
      <w:r>
        <w:rPr>
          <w:sz w:val="18"/>
        </w:rPr>
        <w:t>&gt;,&lt;</w:t>
      </w:r>
      <w:r>
        <w:rPr>
          <w:i/>
          <w:sz w:val="18"/>
        </w:rPr>
        <w:t>Expanded Error Message</w:t>
      </w:r>
      <w:r>
        <w:rPr>
          <w:sz w:val="18"/>
        </w:rPr>
        <w:t xml:space="preserve">&gt; </w:t>
      </w:r>
      <w:r>
        <w:rPr>
          <w:i/>
          <w:sz w:val="18"/>
        </w:rPr>
        <w:t>further information</w:t>
      </w:r>
    </w:p>
    <w:p w14:paraId="69020DCC" w14:textId="77777777" w:rsidR="00255DDC" w:rsidRDefault="00255DDC" w:rsidP="00255DDC">
      <w:pPr>
        <w:spacing w:line="199" w:lineRule="exact"/>
        <w:ind w:left="1635"/>
        <w:rPr>
          <w:sz w:val="18"/>
        </w:rPr>
      </w:pPr>
      <w:r>
        <w:rPr>
          <w:sz w:val="18"/>
        </w:rPr>
        <w:t>&lt;*&gt;</w:t>
      </w:r>
    </w:p>
    <w:p w14:paraId="0ED837FC" w14:textId="77777777" w:rsidR="00255DDC" w:rsidRDefault="00255DDC" w:rsidP="00255DDC">
      <w:pPr>
        <w:pStyle w:val="BodyText"/>
        <w:spacing w:before="159" w:line="379" w:lineRule="auto"/>
        <w:ind w:left="1069" w:right="1748" w:firstLine="21"/>
      </w:pPr>
      <w:r>
        <w:t>Note: there may be more than one record before the string '&lt;*&gt;'. Example rejections:</w:t>
      </w:r>
    </w:p>
    <w:p w14:paraId="17E86F1A" w14:textId="77777777" w:rsidR="00255DDC" w:rsidRDefault="00255DDC" w:rsidP="00255DDC">
      <w:pPr>
        <w:spacing w:before="5"/>
        <w:ind w:left="1657"/>
        <w:rPr>
          <w:sz w:val="18"/>
        </w:rPr>
      </w:pPr>
      <w:r>
        <w:rPr>
          <w:sz w:val="18"/>
        </w:rPr>
        <w:t>&lt;!&gt;</w:t>
      </w:r>
    </w:p>
    <w:p w14:paraId="4AFB06E5" w14:textId="77777777" w:rsidR="00255DDC" w:rsidRDefault="00255DDC" w:rsidP="00255DDC">
      <w:pPr>
        <w:spacing w:before="59" w:line="312" w:lineRule="auto"/>
        <w:ind w:left="1657" w:right="1578"/>
        <w:rPr>
          <w:sz w:val="18"/>
        </w:rPr>
      </w:pPr>
      <w:r>
        <w:rPr>
          <w:sz w:val="18"/>
        </w:rPr>
        <w:t>&lt;V_RURE_2&gt;,&lt;An invalid combination of NULL rates and breakpoints was encountered&gt; RURE, TR_AGT, BMUNIT01, 2001-11-03 05:00, , , 12,</w:t>
      </w:r>
    </w:p>
    <w:p w14:paraId="1B445FDA" w14:textId="77777777" w:rsidR="00255DDC" w:rsidRDefault="00255DDC" w:rsidP="00255DDC">
      <w:pPr>
        <w:spacing w:line="204" w:lineRule="exact"/>
        <w:ind w:left="1657"/>
        <w:rPr>
          <w:sz w:val="18"/>
        </w:rPr>
      </w:pPr>
      <w:r>
        <w:rPr>
          <w:sz w:val="18"/>
        </w:rPr>
        <w:t>&lt;*&gt;</w:t>
      </w:r>
    </w:p>
    <w:p w14:paraId="291DEDD0" w14:textId="77777777" w:rsidR="00255DDC" w:rsidRDefault="00255DDC" w:rsidP="00255DDC">
      <w:pPr>
        <w:pStyle w:val="BodyText"/>
        <w:spacing w:before="57"/>
        <w:ind w:left="1069"/>
      </w:pPr>
      <w:r>
        <w:t>OR</w:t>
      </w:r>
    </w:p>
    <w:p w14:paraId="7C390034" w14:textId="77777777" w:rsidR="00255DDC" w:rsidRDefault="00255DDC" w:rsidP="00255DDC">
      <w:pPr>
        <w:spacing w:before="3"/>
        <w:ind w:left="1657"/>
        <w:rPr>
          <w:sz w:val="18"/>
        </w:rPr>
      </w:pPr>
      <w:r>
        <w:rPr>
          <w:sz w:val="18"/>
        </w:rPr>
        <w:t>&lt;!&gt;</w:t>
      </w:r>
    </w:p>
    <w:p w14:paraId="31C9BB36" w14:textId="77777777" w:rsidR="00255DDC" w:rsidRDefault="00255DDC" w:rsidP="00255DDC">
      <w:pPr>
        <w:spacing w:before="59"/>
        <w:ind w:left="1657"/>
        <w:rPr>
          <w:sz w:val="18"/>
        </w:rPr>
      </w:pPr>
      <w:r>
        <w:rPr>
          <w:sz w:val="18"/>
        </w:rPr>
        <w:t>&lt;V_GEN_5&gt;,&lt;File failed&gt;</w:t>
      </w:r>
    </w:p>
    <w:p w14:paraId="231FC4E2" w14:textId="77777777" w:rsidR="00255DDC" w:rsidRDefault="00255DDC" w:rsidP="00255DDC">
      <w:pPr>
        <w:spacing w:before="60"/>
        <w:ind w:left="1657"/>
        <w:rPr>
          <w:sz w:val="18"/>
        </w:rPr>
      </w:pPr>
      <w:r>
        <w:rPr>
          <w:sz w:val="18"/>
        </w:rPr>
        <w:t>File out of sequence: 2233. Last was 1236</w:t>
      </w:r>
    </w:p>
    <w:p w14:paraId="14D0E9C5" w14:textId="77777777" w:rsidR="00255DDC" w:rsidRDefault="00255DDC" w:rsidP="00255DDC">
      <w:pPr>
        <w:spacing w:before="61"/>
        <w:ind w:left="1657"/>
        <w:rPr>
          <w:sz w:val="18"/>
        </w:rPr>
      </w:pPr>
      <w:r>
        <w:rPr>
          <w:sz w:val="18"/>
        </w:rPr>
        <w:t>&lt;*&gt;</w:t>
      </w:r>
    </w:p>
    <w:p w14:paraId="2DA4F1F9" w14:textId="77777777" w:rsidR="00255DDC" w:rsidRDefault="00255DDC" w:rsidP="007377F2">
      <w:pPr>
        <w:pStyle w:val="BodyText"/>
        <w:spacing w:before="174"/>
      </w:pPr>
      <w:r>
        <w:t>For further information on error messages please refer to reference 2.</w:t>
      </w:r>
    </w:p>
    <w:p w14:paraId="2E0A3513" w14:textId="77777777" w:rsidR="00255DDC" w:rsidRDefault="00255DDC" w:rsidP="00044829">
      <w:pPr>
        <w:pStyle w:val="Introtext"/>
        <w:rPr>
          <w:rFonts w:cstheme="minorHAnsi"/>
        </w:rPr>
      </w:pPr>
    </w:p>
    <w:p w14:paraId="143309D5" w14:textId="24530406" w:rsidR="00255DDC" w:rsidRDefault="00255DDC" w:rsidP="00BD6BFB">
      <w:pPr>
        <w:pStyle w:val="Heading1"/>
        <w:numPr>
          <w:ilvl w:val="0"/>
          <w:numId w:val="21"/>
        </w:numPr>
      </w:pPr>
      <w:bookmarkStart w:id="28" w:name="_Toc179362147"/>
      <w:r>
        <w:lastRenderedPageBreak/>
        <w:t>Example Submission Cycle</w:t>
      </w:r>
      <w:bookmarkEnd w:id="28"/>
    </w:p>
    <w:p w14:paraId="4FDA02BB" w14:textId="77777777" w:rsidR="00255DDC" w:rsidRDefault="00255DDC" w:rsidP="00D15D35">
      <w:pPr>
        <w:pStyle w:val="BodyText"/>
      </w:pPr>
      <w:r>
        <w:t>The section below exemplifies a particular submission cycle. Particular naming conventions are outlined in earlier sections of this document.</w:t>
      </w:r>
    </w:p>
    <w:p w14:paraId="79A7AF6C" w14:textId="77777777" w:rsidR="00255DDC" w:rsidRDefault="00255DDC" w:rsidP="00D15D35">
      <w:pPr>
        <w:pStyle w:val="BodyText"/>
      </w:pPr>
      <w:r>
        <w:t>Consider an example file created by a Trading Agent e.g.</w:t>
      </w:r>
    </w:p>
    <w:p w14:paraId="3101CD3A" w14:textId="77777777" w:rsidR="00255DDC" w:rsidRDefault="00255DDC" w:rsidP="00D15D35">
      <w:pPr>
        <w:pStyle w:val="BodyText"/>
        <w:rPr>
          <w:i/>
          <w:sz w:val="24"/>
        </w:rPr>
      </w:pPr>
      <w:r>
        <w:rPr>
          <w:i/>
          <w:sz w:val="24"/>
        </w:rPr>
        <w:t>TR_AGT</w:t>
      </w:r>
      <w:r>
        <w:rPr>
          <w:i/>
          <w:sz w:val="24"/>
          <w:u w:val="single"/>
        </w:rPr>
        <w:t xml:space="preserve"> </w:t>
      </w:r>
      <w:r>
        <w:rPr>
          <w:i/>
          <w:sz w:val="24"/>
          <w:u w:val="single"/>
        </w:rPr>
        <w:tab/>
      </w:r>
      <w:r>
        <w:rPr>
          <w:i/>
          <w:sz w:val="24"/>
        </w:rPr>
        <w:t>0021.SBM</w:t>
      </w:r>
    </w:p>
    <w:p w14:paraId="2D2B01D0" w14:textId="087CDD29" w:rsidR="00255DDC" w:rsidRDefault="00255DDC" w:rsidP="00D15D35">
      <w:pPr>
        <w:pStyle w:val="BodyText"/>
      </w:pPr>
      <w:r>
        <w:t xml:space="preserve">The file will be FTPed to </w:t>
      </w:r>
      <w:r w:rsidR="005D4BBA">
        <w:t>NESO</w:t>
      </w:r>
      <w:r>
        <w:t xml:space="preserve">'s Host and placed into the 'SUBMISSION' sub- directory. </w:t>
      </w:r>
      <w:r w:rsidR="005D4BBA">
        <w:t>NESO</w:t>
      </w:r>
      <w:r>
        <w:t xml:space="preserve"> will then move the file from this directory to a processing area.</w:t>
      </w:r>
    </w:p>
    <w:p w14:paraId="65F156EF" w14:textId="6ADD0DA0" w:rsidR="00255DDC" w:rsidRDefault="00255DDC" w:rsidP="00D15D35">
      <w:pPr>
        <w:pStyle w:val="BodyText"/>
      </w:pPr>
      <w:r>
        <w:t xml:space="preserve">Looking in the 'NOTIFICATION' directory the Trading Agent will see an </w:t>
      </w:r>
      <w:r w:rsidR="005D4BBA">
        <w:t>NESO</w:t>
      </w:r>
      <w:r>
        <w:t xml:space="preserve"> acknowledgement file </w:t>
      </w:r>
      <w:r>
        <w:rPr>
          <w:i/>
        </w:rPr>
        <w:t>TR_AGT</w:t>
      </w:r>
      <w:r>
        <w:rPr>
          <w:i/>
          <w:u w:val="single"/>
        </w:rPr>
        <w:t xml:space="preserve"> </w:t>
      </w:r>
      <w:r>
        <w:rPr>
          <w:i/>
        </w:rPr>
        <w:t xml:space="preserve">0021.ACK </w:t>
      </w:r>
      <w:r>
        <w:t xml:space="preserve">created.  This file will have the same name as the submitted file, but its extension will now read. ACK. This informs the Trading Agent that their submission has been received by </w:t>
      </w:r>
      <w:r w:rsidR="005D4BBA">
        <w:t>NESO</w:t>
      </w:r>
      <w:r>
        <w:t xml:space="preserve"> and is being processed. Inside the acknowledgement file, the Trading Agent will find the notification time of the file which has just been submitted (please refer to section</w:t>
      </w:r>
      <w:r>
        <w:rPr>
          <w:spacing w:val="-3"/>
        </w:rPr>
        <w:t xml:space="preserve"> </w:t>
      </w:r>
      <w:r>
        <w:t>9.1).</w:t>
      </w:r>
    </w:p>
    <w:p w14:paraId="76A10EE0" w14:textId="77777777" w:rsidR="00255DDC" w:rsidRDefault="00255DDC" w:rsidP="00D15D35">
      <w:pPr>
        <w:pStyle w:val="BodyText"/>
      </w:pPr>
      <w:r>
        <w:t xml:space="preserve">After a short period of time, acceptance and/or rejection files will be created in the 'NOTIFICATION' directory. A file labelled </w:t>
      </w:r>
      <w:r>
        <w:rPr>
          <w:i/>
        </w:rPr>
        <w:t>TR_AGT</w:t>
      </w:r>
      <w:r>
        <w:rPr>
          <w:i/>
          <w:u w:val="single"/>
        </w:rPr>
        <w:t xml:space="preserve"> </w:t>
      </w:r>
      <w:r>
        <w:rPr>
          <w:i/>
        </w:rPr>
        <w:t xml:space="preserve">0021.ACC </w:t>
      </w:r>
      <w:r>
        <w:t xml:space="preserve">will be created if all the submitted file records for any BMU included in the submission file are accepted. A file named </w:t>
      </w:r>
      <w:r>
        <w:rPr>
          <w:i/>
        </w:rPr>
        <w:t>TR_AGT</w:t>
      </w:r>
      <w:r>
        <w:rPr>
          <w:i/>
          <w:u w:val="single"/>
        </w:rPr>
        <w:t xml:space="preserve">  </w:t>
      </w:r>
      <w:r>
        <w:rPr>
          <w:i/>
        </w:rPr>
        <w:t xml:space="preserve">0021.REJ </w:t>
      </w:r>
      <w:r>
        <w:t>will be created if any  record present in the submission file is rejected. The Trading Agent may now download these files and review their</w:t>
      </w:r>
      <w:r>
        <w:rPr>
          <w:spacing w:val="-10"/>
        </w:rPr>
        <w:t xml:space="preserve"> </w:t>
      </w:r>
      <w:r>
        <w:t>contents.</w:t>
      </w:r>
    </w:p>
    <w:p w14:paraId="42920DCD" w14:textId="77777777" w:rsidR="00255DDC" w:rsidRDefault="00255DDC" w:rsidP="00044829">
      <w:pPr>
        <w:pStyle w:val="Introtext"/>
        <w:rPr>
          <w:rFonts w:cstheme="minorHAnsi"/>
        </w:rPr>
      </w:pPr>
    </w:p>
    <w:p w14:paraId="6D48C322" w14:textId="6E88A47C" w:rsidR="00255DDC" w:rsidRPr="00075FBB" w:rsidRDefault="00255DDC" w:rsidP="00BD6BFB">
      <w:pPr>
        <w:pStyle w:val="Heading1"/>
        <w:numPr>
          <w:ilvl w:val="0"/>
          <w:numId w:val="21"/>
        </w:numPr>
        <w:rPr>
          <w:highlight w:val="yellow"/>
        </w:rPr>
      </w:pPr>
      <w:bookmarkStart w:id="29" w:name="_Toc179362148"/>
      <w:r w:rsidRPr="00075FBB">
        <w:rPr>
          <w:highlight w:val="yellow"/>
        </w:rPr>
        <w:t>EDT Exceptions Scenarios Process</w:t>
      </w:r>
      <w:bookmarkEnd w:id="29"/>
    </w:p>
    <w:p w14:paraId="246CEF72" w14:textId="52C28294" w:rsidR="00255DDC" w:rsidRDefault="00846C54" w:rsidP="00D15D35">
      <w:pPr>
        <w:pStyle w:val="BodyText"/>
      </w:pPr>
      <w:r>
        <w:t>NESO</w:t>
      </w:r>
      <w:r w:rsidR="00255DDC">
        <w:t xml:space="preserve"> has developed a new process for EDT that can be activated and used under certain conditions. The process uses identical formatting rules and file naming structure as previously described in the sections above. </w:t>
      </w:r>
    </w:p>
    <w:p w14:paraId="21FE27B6" w14:textId="77777777" w:rsidR="00255DDC" w:rsidRDefault="00255DDC" w:rsidP="00D15D35">
      <w:pPr>
        <w:pStyle w:val="BodyText"/>
      </w:pPr>
      <w:r>
        <w:t xml:space="preserve">The detailed process is explained in Electronic Data Transfer (EDT) Exceptions Scenarios Process. </w:t>
      </w:r>
    </w:p>
    <w:p w14:paraId="2875572E" w14:textId="00EFAC93" w:rsidR="00255DDC" w:rsidRDefault="00255DDC" w:rsidP="00D15D35">
      <w:pPr>
        <w:pStyle w:val="BodyText"/>
        <w:rPr>
          <w:rFonts w:cstheme="minorHAnsi"/>
        </w:rPr>
      </w:pPr>
      <w:r w:rsidRPr="00255DDC">
        <w:rPr>
          <w:rFonts w:cstheme="minorHAnsi"/>
        </w:rPr>
        <w:t xml:space="preserve">The EDT Exceptions Scenarios process allows BSC parties or Trading Agents to submit EDT data to </w:t>
      </w:r>
      <w:r w:rsidR="00DF7681">
        <w:rPr>
          <w:rFonts w:cstheme="minorHAnsi"/>
        </w:rPr>
        <w:t>N</w:t>
      </w:r>
      <w:r w:rsidRPr="00255DDC">
        <w:rPr>
          <w:rFonts w:cstheme="minorHAnsi"/>
        </w:rPr>
        <w:t>ESO when the EDT system is unavailable for specified reasons. The process allows submission of an EDT file via an electronic messaging service (</w:t>
      </w:r>
      <w:r w:rsidR="002C0F88">
        <w:rPr>
          <w:rFonts w:cstheme="minorHAnsi"/>
        </w:rPr>
        <w:t>e.g.</w:t>
      </w:r>
      <w:r w:rsidR="007D0F81">
        <w:rPr>
          <w:rFonts w:cstheme="minorHAnsi"/>
        </w:rPr>
        <w:t xml:space="preserve"> </w:t>
      </w:r>
      <w:r w:rsidRPr="00255DDC">
        <w:rPr>
          <w:rFonts w:cstheme="minorHAnsi"/>
        </w:rPr>
        <w:t>e</w:t>
      </w:r>
      <w:r w:rsidR="007D0F81">
        <w:rPr>
          <w:rFonts w:cstheme="minorHAnsi"/>
        </w:rPr>
        <w:t>-</w:t>
      </w:r>
      <w:r w:rsidRPr="00255DDC">
        <w:rPr>
          <w:rFonts w:cstheme="minorHAnsi"/>
        </w:rPr>
        <w:t xml:space="preserve">mail). This file shall go through the same validation checks as per standard EDT submissions and a relevant response shall be returned to the BSC or Trading Agent via the email service indicating acknowledgement or rejection of file submission.  </w:t>
      </w:r>
    </w:p>
    <w:p w14:paraId="78D936C5" w14:textId="77777777" w:rsidR="00EE4184" w:rsidRDefault="00EE4184" w:rsidP="00044829">
      <w:pPr>
        <w:pStyle w:val="Introtext"/>
        <w:rPr>
          <w:rFonts w:cstheme="minorHAnsi"/>
        </w:rPr>
      </w:pPr>
    </w:p>
    <w:p w14:paraId="3867D3A1" w14:textId="77777777" w:rsidR="00EE4184" w:rsidRDefault="00EE4184" w:rsidP="00044829">
      <w:pPr>
        <w:pStyle w:val="Introtext"/>
        <w:rPr>
          <w:rFonts w:cstheme="minorHAnsi"/>
        </w:rPr>
      </w:pPr>
    </w:p>
    <w:p w14:paraId="52E9F9EF" w14:textId="77777777" w:rsidR="00EE4184" w:rsidRDefault="00EE4184" w:rsidP="00044829">
      <w:pPr>
        <w:pStyle w:val="Introtext"/>
        <w:rPr>
          <w:rFonts w:cstheme="minorHAnsi"/>
        </w:rPr>
      </w:pPr>
    </w:p>
    <w:p w14:paraId="564B5AE2" w14:textId="77777777" w:rsidR="00EE4184" w:rsidRDefault="00EE4184" w:rsidP="00044829">
      <w:pPr>
        <w:pStyle w:val="Introtext"/>
        <w:rPr>
          <w:rFonts w:cstheme="minorHAnsi"/>
        </w:rPr>
      </w:pPr>
    </w:p>
    <w:p w14:paraId="755078CD" w14:textId="77777777" w:rsidR="00EE4184" w:rsidRDefault="00EE4184" w:rsidP="00044829">
      <w:pPr>
        <w:pStyle w:val="Introtext"/>
        <w:rPr>
          <w:rFonts w:cstheme="minorHAnsi"/>
        </w:rPr>
      </w:pPr>
    </w:p>
    <w:p w14:paraId="055B005F" w14:textId="77777777" w:rsidR="00EE4184" w:rsidRDefault="00EE4184" w:rsidP="00044829">
      <w:pPr>
        <w:pStyle w:val="Introtext"/>
        <w:rPr>
          <w:rFonts w:cstheme="minorHAnsi"/>
        </w:rPr>
      </w:pPr>
    </w:p>
    <w:p w14:paraId="24BBBA05" w14:textId="77777777" w:rsidR="00EE4184" w:rsidRDefault="00EE4184" w:rsidP="00044829">
      <w:pPr>
        <w:pStyle w:val="Introtext"/>
        <w:rPr>
          <w:rFonts w:cstheme="minorHAnsi"/>
        </w:rPr>
      </w:pPr>
    </w:p>
    <w:p w14:paraId="524E33B1" w14:textId="4F0EB233" w:rsidR="00EE4184" w:rsidRDefault="00EE4184" w:rsidP="00BD6BFB">
      <w:pPr>
        <w:pStyle w:val="Heading1"/>
      </w:pPr>
      <w:bookmarkStart w:id="30" w:name="_Toc179362149"/>
      <w:r>
        <w:lastRenderedPageBreak/>
        <w:t>Appendix A: Examples of Submission Records</w:t>
      </w:r>
      <w:bookmarkEnd w:id="30"/>
    </w:p>
    <w:p w14:paraId="605280C2" w14:textId="5B83263F" w:rsidR="00EE4184" w:rsidRDefault="00EE4184" w:rsidP="00044829">
      <w:pPr>
        <w:pStyle w:val="Introtext"/>
        <w:rPr>
          <w:rFonts w:cstheme="minorHAnsi"/>
        </w:rPr>
      </w:pPr>
      <w:r>
        <w:rPr>
          <w:rFonts w:cstheme="minorHAnsi"/>
          <w:noProof/>
        </w:rPr>
        <w:drawing>
          <wp:inline distT="0" distB="0" distL="0" distR="0" wp14:anchorId="6D12BA28" wp14:editId="7EACF624">
            <wp:extent cx="6188710" cy="2799080"/>
            <wp:effectExtent l="0" t="0" r="254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8710" cy="2799080"/>
                    </a:xfrm>
                    <a:prstGeom prst="rect">
                      <a:avLst/>
                    </a:prstGeom>
                    <a:noFill/>
                    <a:ln>
                      <a:noFill/>
                    </a:ln>
                  </pic:spPr>
                </pic:pic>
              </a:graphicData>
            </a:graphic>
          </wp:inline>
        </w:drawing>
      </w:r>
    </w:p>
    <w:p w14:paraId="57DBFAE7" w14:textId="77777777" w:rsidR="00EE4184" w:rsidRDefault="00EE4184" w:rsidP="00044829">
      <w:pPr>
        <w:pStyle w:val="Introtext"/>
        <w:rPr>
          <w:rFonts w:cstheme="minorHAnsi"/>
        </w:rPr>
      </w:pPr>
    </w:p>
    <w:p w14:paraId="73244913" w14:textId="77777777" w:rsidR="00EE4184" w:rsidRDefault="00EE4184" w:rsidP="00044829">
      <w:pPr>
        <w:pStyle w:val="Introtext"/>
        <w:rPr>
          <w:rFonts w:cstheme="minorHAnsi"/>
        </w:rPr>
      </w:pPr>
    </w:p>
    <w:p w14:paraId="14FF93FF" w14:textId="77777777" w:rsidR="00EE4184" w:rsidRDefault="00EE4184" w:rsidP="00BD6BFB">
      <w:pPr>
        <w:pStyle w:val="Heading1"/>
      </w:pPr>
      <w:bookmarkStart w:id="31" w:name="_Toc179362150"/>
      <w:r>
        <w:t>Document Status</w:t>
      </w:r>
      <w:bookmarkEnd w:id="31"/>
    </w:p>
    <w:p w14:paraId="666C00F6" w14:textId="77777777" w:rsidR="00EE4184" w:rsidRDefault="00EE4184" w:rsidP="00044829">
      <w:pPr>
        <w:pStyle w:val="Introtext"/>
        <w:rPr>
          <w:rFonts w:cstheme="minorHAnsi"/>
        </w:rPr>
      </w:pPr>
    </w:p>
    <w:p w14:paraId="6127F68F" w14:textId="77777777" w:rsidR="00EE4184" w:rsidRDefault="00EE4184" w:rsidP="00EE4184">
      <w:pPr>
        <w:spacing w:before="122"/>
        <w:ind w:left="2398" w:right="2447"/>
        <w:jc w:val="center"/>
        <w:rPr>
          <w:sz w:val="20"/>
        </w:rPr>
      </w:pPr>
      <w:r>
        <w:rPr>
          <w:sz w:val="20"/>
        </w:rPr>
        <w:t>Template Version: 1.11</w:t>
      </w:r>
    </w:p>
    <w:p w14:paraId="552AA4E3" w14:textId="77777777" w:rsidR="00EE4184" w:rsidRDefault="00EE4184" w:rsidP="00EE4184">
      <w:pPr>
        <w:spacing w:before="3"/>
        <w:ind w:left="2401" w:right="2447"/>
        <w:jc w:val="center"/>
        <w:rPr>
          <w:b/>
          <w:sz w:val="20"/>
        </w:rPr>
      </w:pPr>
      <w:r>
        <w:rPr>
          <w:b/>
          <w:sz w:val="20"/>
        </w:rPr>
        <w:t>PRODUCT DESCRIPTION REFERENCE</w:t>
      </w:r>
    </w:p>
    <w:p w14:paraId="6004899B" w14:textId="77777777" w:rsidR="00EE4184" w:rsidRDefault="00EE4184" w:rsidP="00EE4184">
      <w:pPr>
        <w:pStyle w:val="BodyText"/>
        <w:spacing w:before="145"/>
        <w:ind w:left="2398" w:right="2447"/>
        <w:jc w:val="center"/>
      </w:pPr>
      <w:r>
        <w:t>CT/24.22.0023</w:t>
      </w:r>
    </w:p>
    <w:p w14:paraId="4F1FA351" w14:textId="1B9298AD" w:rsidR="00EE4184" w:rsidRPr="00EE4184" w:rsidRDefault="00EE4184" w:rsidP="00EE4184">
      <w:pPr>
        <w:spacing w:before="158"/>
        <w:ind w:left="2398" w:right="2447"/>
        <w:jc w:val="center"/>
        <w:rPr>
          <w:b/>
          <w:sz w:val="20"/>
        </w:rPr>
      </w:pPr>
      <w:r>
        <w:rPr>
          <w:b/>
          <w:sz w:val="20"/>
        </w:rPr>
        <w:t>AMENDMENT RECORD</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852"/>
        <w:gridCol w:w="1274"/>
        <w:gridCol w:w="852"/>
        <w:gridCol w:w="4570"/>
      </w:tblGrid>
      <w:tr w:rsidR="00EE4184" w14:paraId="18F7F2E0" w14:textId="77777777" w:rsidTr="009D21DD">
        <w:trPr>
          <w:trHeight w:val="381"/>
        </w:trPr>
        <w:tc>
          <w:tcPr>
            <w:tcW w:w="816" w:type="dxa"/>
          </w:tcPr>
          <w:p w14:paraId="73EC9F7C" w14:textId="77777777" w:rsidR="00EE4184" w:rsidRDefault="00EE4184" w:rsidP="009D21DD">
            <w:pPr>
              <w:pStyle w:val="TableParagraph"/>
              <w:rPr>
                <w:b/>
                <w:sz w:val="20"/>
              </w:rPr>
            </w:pPr>
            <w:r>
              <w:rPr>
                <w:b/>
                <w:sz w:val="20"/>
              </w:rPr>
              <w:t>Issue</w:t>
            </w:r>
          </w:p>
        </w:tc>
        <w:tc>
          <w:tcPr>
            <w:tcW w:w="852" w:type="dxa"/>
          </w:tcPr>
          <w:p w14:paraId="57AF546D" w14:textId="77777777" w:rsidR="00EE4184" w:rsidRDefault="00EE4184" w:rsidP="009D21DD">
            <w:pPr>
              <w:pStyle w:val="TableParagraph"/>
              <w:rPr>
                <w:b/>
                <w:sz w:val="20"/>
              </w:rPr>
            </w:pPr>
            <w:r>
              <w:rPr>
                <w:b/>
                <w:sz w:val="20"/>
              </w:rPr>
              <w:t>Draft</w:t>
            </w:r>
          </w:p>
        </w:tc>
        <w:tc>
          <w:tcPr>
            <w:tcW w:w="1274" w:type="dxa"/>
          </w:tcPr>
          <w:p w14:paraId="7C46C784" w14:textId="77777777" w:rsidR="00EE4184" w:rsidRDefault="00EE4184" w:rsidP="009D21DD">
            <w:pPr>
              <w:pStyle w:val="TableParagraph"/>
              <w:rPr>
                <w:b/>
                <w:sz w:val="20"/>
              </w:rPr>
            </w:pPr>
            <w:r>
              <w:rPr>
                <w:b/>
                <w:sz w:val="20"/>
              </w:rPr>
              <w:t>Date</w:t>
            </w:r>
          </w:p>
        </w:tc>
        <w:tc>
          <w:tcPr>
            <w:tcW w:w="852" w:type="dxa"/>
          </w:tcPr>
          <w:p w14:paraId="4260FEB3" w14:textId="77777777" w:rsidR="00EE4184" w:rsidRDefault="00EE4184" w:rsidP="009D21DD">
            <w:pPr>
              <w:pStyle w:val="TableParagraph"/>
              <w:ind w:left="108"/>
              <w:rPr>
                <w:b/>
                <w:sz w:val="20"/>
              </w:rPr>
            </w:pPr>
            <w:r>
              <w:rPr>
                <w:b/>
                <w:sz w:val="20"/>
              </w:rPr>
              <w:t>Author</w:t>
            </w:r>
          </w:p>
        </w:tc>
        <w:tc>
          <w:tcPr>
            <w:tcW w:w="4570" w:type="dxa"/>
          </w:tcPr>
          <w:p w14:paraId="1E17FAA9" w14:textId="77777777" w:rsidR="00EE4184" w:rsidRDefault="00EE4184" w:rsidP="009D21DD">
            <w:pPr>
              <w:pStyle w:val="TableParagraph"/>
              <w:ind w:left="108"/>
              <w:rPr>
                <w:b/>
                <w:sz w:val="20"/>
              </w:rPr>
            </w:pPr>
            <w:r>
              <w:rPr>
                <w:b/>
                <w:sz w:val="20"/>
              </w:rPr>
              <w:t>Description of changes</w:t>
            </w:r>
          </w:p>
        </w:tc>
      </w:tr>
      <w:tr w:rsidR="00EE4184" w14:paraId="3137DB9F" w14:textId="77777777" w:rsidTr="009D21DD">
        <w:trPr>
          <w:trHeight w:val="381"/>
        </w:trPr>
        <w:tc>
          <w:tcPr>
            <w:tcW w:w="816" w:type="dxa"/>
          </w:tcPr>
          <w:p w14:paraId="7B2D27CE" w14:textId="77777777" w:rsidR="00EE4184" w:rsidRDefault="00EE4184" w:rsidP="009D21DD">
            <w:pPr>
              <w:pStyle w:val="TableParagraph"/>
              <w:spacing w:line="223" w:lineRule="exact"/>
              <w:rPr>
                <w:w w:val="99"/>
                <w:sz w:val="20"/>
              </w:rPr>
            </w:pPr>
            <w:r>
              <w:rPr>
                <w:w w:val="99"/>
                <w:sz w:val="20"/>
              </w:rPr>
              <w:t>5</w:t>
            </w:r>
          </w:p>
        </w:tc>
        <w:tc>
          <w:tcPr>
            <w:tcW w:w="852" w:type="dxa"/>
          </w:tcPr>
          <w:p w14:paraId="0E5CFF07" w14:textId="0AA222F3" w:rsidR="00EE4184" w:rsidRDefault="00D15D35" w:rsidP="009D21DD">
            <w:pPr>
              <w:pStyle w:val="TableParagraph"/>
              <w:ind w:left="0"/>
              <w:rPr>
                <w:sz w:val="20"/>
              </w:rPr>
            </w:pPr>
            <w:r>
              <w:rPr>
                <w:sz w:val="20"/>
              </w:rPr>
              <w:t>-</w:t>
            </w:r>
          </w:p>
        </w:tc>
        <w:tc>
          <w:tcPr>
            <w:tcW w:w="1274" w:type="dxa"/>
          </w:tcPr>
          <w:p w14:paraId="20B06651" w14:textId="77777777" w:rsidR="00EE4184" w:rsidRDefault="00EE4184" w:rsidP="009D21DD">
            <w:pPr>
              <w:pStyle w:val="TableParagraph"/>
              <w:spacing w:line="223" w:lineRule="exact"/>
              <w:rPr>
                <w:sz w:val="20"/>
              </w:rPr>
            </w:pPr>
            <w:r>
              <w:rPr>
                <w:sz w:val="20"/>
              </w:rPr>
              <w:t>01/06/2024</w:t>
            </w:r>
          </w:p>
        </w:tc>
        <w:tc>
          <w:tcPr>
            <w:tcW w:w="852" w:type="dxa"/>
          </w:tcPr>
          <w:p w14:paraId="2A5202CD" w14:textId="77777777" w:rsidR="00EE4184" w:rsidRDefault="00EE4184" w:rsidP="009D21DD">
            <w:pPr>
              <w:pStyle w:val="TableParagraph"/>
              <w:spacing w:line="223" w:lineRule="exact"/>
              <w:ind w:left="108"/>
              <w:rPr>
                <w:sz w:val="20"/>
              </w:rPr>
            </w:pPr>
            <w:r>
              <w:rPr>
                <w:sz w:val="20"/>
              </w:rPr>
              <w:t>SJB</w:t>
            </w:r>
          </w:p>
        </w:tc>
        <w:tc>
          <w:tcPr>
            <w:tcW w:w="4570" w:type="dxa"/>
          </w:tcPr>
          <w:p w14:paraId="27422FFE" w14:textId="3ECD0FA2" w:rsidR="00EE4184" w:rsidRDefault="00EE4184" w:rsidP="009D21DD">
            <w:pPr>
              <w:pStyle w:val="TableParagraph"/>
              <w:spacing w:line="223" w:lineRule="exact"/>
              <w:ind w:left="108"/>
              <w:rPr>
                <w:sz w:val="20"/>
              </w:rPr>
            </w:pPr>
            <w:r>
              <w:rPr>
                <w:sz w:val="20"/>
              </w:rPr>
              <w:t xml:space="preserve">Reformat, EDT Exceptions Scenarios added. Company amended to </w:t>
            </w:r>
            <w:r w:rsidR="00846C54">
              <w:rPr>
                <w:sz w:val="20"/>
              </w:rPr>
              <w:t>NESO</w:t>
            </w:r>
            <w:r>
              <w:rPr>
                <w:sz w:val="20"/>
              </w:rPr>
              <w:t>.</w:t>
            </w:r>
          </w:p>
        </w:tc>
      </w:tr>
      <w:tr w:rsidR="00EE4184" w14:paraId="2AC7CB09" w14:textId="77777777" w:rsidTr="009D21DD">
        <w:trPr>
          <w:trHeight w:val="381"/>
        </w:trPr>
        <w:tc>
          <w:tcPr>
            <w:tcW w:w="816" w:type="dxa"/>
          </w:tcPr>
          <w:p w14:paraId="46F12D04" w14:textId="77777777" w:rsidR="00EE4184" w:rsidRDefault="00EE4184" w:rsidP="009D21DD">
            <w:pPr>
              <w:pStyle w:val="TableParagraph"/>
              <w:spacing w:line="223" w:lineRule="exact"/>
              <w:rPr>
                <w:sz w:val="20"/>
              </w:rPr>
            </w:pPr>
            <w:r>
              <w:rPr>
                <w:w w:val="99"/>
                <w:sz w:val="20"/>
              </w:rPr>
              <w:t>4</w:t>
            </w:r>
          </w:p>
        </w:tc>
        <w:tc>
          <w:tcPr>
            <w:tcW w:w="852" w:type="dxa"/>
          </w:tcPr>
          <w:p w14:paraId="2D58CC85" w14:textId="77777777" w:rsidR="00EE4184" w:rsidRDefault="00EE4184" w:rsidP="009D21DD">
            <w:pPr>
              <w:pStyle w:val="TableParagraph"/>
              <w:ind w:left="0"/>
              <w:rPr>
                <w:sz w:val="20"/>
              </w:rPr>
            </w:pPr>
          </w:p>
        </w:tc>
        <w:tc>
          <w:tcPr>
            <w:tcW w:w="1274" w:type="dxa"/>
          </w:tcPr>
          <w:p w14:paraId="42AACA88" w14:textId="77777777" w:rsidR="00EE4184" w:rsidRDefault="00EE4184" w:rsidP="009D21DD">
            <w:pPr>
              <w:pStyle w:val="TableParagraph"/>
              <w:spacing w:line="223" w:lineRule="exact"/>
              <w:rPr>
                <w:sz w:val="20"/>
              </w:rPr>
            </w:pPr>
            <w:r>
              <w:rPr>
                <w:sz w:val="20"/>
              </w:rPr>
              <w:t>18/12/2000</w:t>
            </w:r>
          </w:p>
        </w:tc>
        <w:tc>
          <w:tcPr>
            <w:tcW w:w="852" w:type="dxa"/>
          </w:tcPr>
          <w:p w14:paraId="2D28906F" w14:textId="77777777" w:rsidR="00EE4184" w:rsidRDefault="00EE4184" w:rsidP="009D21DD">
            <w:pPr>
              <w:pStyle w:val="TableParagraph"/>
              <w:spacing w:line="223" w:lineRule="exact"/>
              <w:ind w:left="108"/>
              <w:rPr>
                <w:sz w:val="20"/>
              </w:rPr>
            </w:pPr>
            <w:r>
              <w:rPr>
                <w:sz w:val="20"/>
              </w:rPr>
              <w:t>DJB</w:t>
            </w:r>
          </w:p>
        </w:tc>
        <w:tc>
          <w:tcPr>
            <w:tcW w:w="4570" w:type="dxa"/>
          </w:tcPr>
          <w:p w14:paraId="0839C1AD" w14:textId="77777777" w:rsidR="00EE4184" w:rsidRDefault="00EE4184" w:rsidP="009D21DD">
            <w:pPr>
              <w:pStyle w:val="TableParagraph"/>
              <w:spacing w:line="223" w:lineRule="exact"/>
              <w:ind w:left="108"/>
              <w:rPr>
                <w:sz w:val="20"/>
              </w:rPr>
            </w:pPr>
            <w:r>
              <w:rPr>
                <w:sz w:val="20"/>
              </w:rPr>
              <w:t>Revised with comments from internal review.</w:t>
            </w:r>
          </w:p>
        </w:tc>
      </w:tr>
      <w:tr w:rsidR="00EE4184" w14:paraId="651B1F0F" w14:textId="77777777" w:rsidTr="009D21DD">
        <w:trPr>
          <w:trHeight w:val="1221"/>
        </w:trPr>
        <w:tc>
          <w:tcPr>
            <w:tcW w:w="816" w:type="dxa"/>
          </w:tcPr>
          <w:p w14:paraId="4DC4F328" w14:textId="77777777" w:rsidR="00EE4184" w:rsidRDefault="00EE4184" w:rsidP="009D21DD">
            <w:pPr>
              <w:pStyle w:val="TableParagraph"/>
              <w:spacing w:line="223" w:lineRule="exact"/>
              <w:rPr>
                <w:sz w:val="20"/>
              </w:rPr>
            </w:pPr>
            <w:r>
              <w:rPr>
                <w:w w:val="99"/>
                <w:sz w:val="20"/>
              </w:rPr>
              <w:t>4</w:t>
            </w:r>
          </w:p>
        </w:tc>
        <w:tc>
          <w:tcPr>
            <w:tcW w:w="852" w:type="dxa"/>
          </w:tcPr>
          <w:p w14:paraId="17B12C09" w14:textId="77777777" w:rsidR="00EE4184" w:rsidRDefault="00EE4184" w:rsidP="009D21DD">
            <w:pPr>
              <w:pStyle w:val="TableParagraph"/>
              <w:spacing w:line="223" w:lineRule="exact"/>
              <w:rPr>
                <w:sz w:val="20"/>
              </w:rPr>
            </w:pPr>
            <w:r>
              <w:rPr>
                <w:w w:val="99"/>
                <w:sz w:val="20"/>
              </w:rPr>
              <w:t>1</w:t>
            </w:r>
          </w:p>
        </w:tc>
        <w:tc>
          <w:tcPr>
            <w:tcW w:w="1274" w:type="dxa"/>
          </w:tcPr>
          <w:p w14:paraId="02F31B55" w14:textId="77777777" w:rsidR="00EE4184" w:rsidRDefault="00EE4184" w:rsidP="009D21DD">
            <w:pPr>
              <w:pStyle w:val="TableParagraph"/>
              <w:spacing w:line="223" w:lineRule="exact"/>
              <w:rPr>
                <w:sz w:val="20"/>
              </w:rPr>
            </w:pPr>
            <w:r>
              <w:rPr>
                <w:sz w:val="20"/>
              </w:rPr>
              <w:t>06/12/2000</w:t>
            </w:r>
          </w:p>
        </w:tc>
        <w:tc>
          <w:tcPr>
            <w:tcW w:w="852" w:type="dxa"/>
          </w:tcPr>
          <w:p w14:paraId="436C38FC" w14:textId="77777777" w:rsidR="00EE4184" w:rsidRDefault="00EE4184" w:rsidP="009D21DD">
            <w:pPr>
              <w:pStyle w:val="TableParagraph"/>
              <w:spacing w:line="223" w:lineRule="exact"/>
              <w:ind w:left="108"/>
              <w:rPr>
                <w:sz w:val="20"/>
              </w:rPr>
            </w:pPr>
            <w:r>
              <w:rPr>
                <w:sz w:val="20"/>
              </w:rPr>
              <w:t>DJB</w:t>
            </w:r>
          </w:p>
        </w:tc>
        <w:tc>
          <w:tcPr>
            <w:tcW w:w="4570" w:type="dxa"/>
          </w:tcPr>
          <w:p w14:paraId="29D302BA" w14:textId="77777777" w:rsidR="00EE4184" w:rsidRDefault="00EE4184" w:rsidP="009D21DD">
            <w:pPr>
              <w:pStyle w:val="TableParagraph"/>
              <w:ind w:left="108"/>
              <w:rPr>
                <w:sz w:val="20"/>
              </w:rPr>
            </w:pPr>
            <w:r>
              <w:rPr>
                <w:sz w:val="20"/>
              </w:rPr>
              <w:t>Include revisions owing to change requests and clarifications.</w:t>
            </w:r>
          </w:p>
          <w:p w14:paraId="1F1C689F" w14:textId="77777777" w:rsidR="00EE4184" w:rsidRDefault="00EE4184" w:rsidP="009D21DD">
            <w:pPr>
              <w:pStyle w:val="TableParagraph"/>
              <w:spacing w:before="145"/>
              <w:ind w:left="108"/>
              <w:rPr>
                <w:sz w:val="20"/>
              </w:rPr>
            </w:pPr>
            <w:r>
              <w:rPr>
                <w:sz w:val="20"/>
              </w:rPr>
              <w:t>Includes NGC Events 2743, 2601, 2583 and NETA</w:t>
            </w:r>
          </w:p>
          <w:p w14:paraId="1FE66771" w14:textId="77777777" w:rsidR="00EE4184" w:rsidRDefault="00EE4184" w:rsidP="009D21DD">
            <w:pPr>
              <w:pStyle w:val="TableParagraph"/>
              <w:ind w:left="108"/>
              <w:rPr>
                <w:sz w:val="20"/>
              </w:rPr>
            </w:pPr>
            <w:r>
              <w:rPr>
                <w:sz w:val="20"/>
              </w:rPr>
              <w:t>Change Request 251.</w:t>
            </w:r>
          </w:p>
        </w:tc>
      </w:tr>
      <w:tr w:rsidR="00EE4184" w14:paraId="22928E72" w14:textId="77777777" w:rsidTr="009D21DD">
        <w:trPr>
          <w:trHeight w:val="381"/>
        </w:trPr>
        <w:tc>
          <w:tcPr>
            <w:tcW w:w="816" w:type="dxa"/>
          </w:tcPr>
          <w:p w14:paraId="5C836773" w14:textId="77777777" w:rsidR="00EE4184" w:rsidRDefault="00EE4184" w:rsidP="009D21DD">
            <w:pPr>
              <w:pStyle w:val="TableParagraph"/>
              <w:spacing w:line="225" w:lineRule="exact"/>
              <w:rPr>
                <w:sz w:val="20"/>
              </w:rPr>
            </w:pPr>
            <w:r>
              <w:rPr>
                <w:w w:val="99"/>
                <w:sz w:val="20"/>
              </w:rPr>
              <w:t>3</w:t>
            </w:r>
          </w:p>
        </w:tc>
        <w:tc>
          <w:tcPr>
            <w:tcW w:w="852" w:type="dxa"/>
          </w:tcPr>
          <w:p w14:paraId="3824A149" w14:textId="77777777" w:rsidR="00EE4184" w:rsidRDefault="00EE4184" w:rsidP="009D21DD">
            <w:pPr>
              <w:pStyle w:val="TableParagraph"/>
              <w:ind w:left="0"/>
              <w:rPr>
                <w:sz w:val="20"/>
              </w:rPr>
            </w:pPr>
          </w:p>
        </w:tc>
        <w:tc>
          <w:tcPr>
            <w:tcW w:w="1274" w:type="dxa"/>
          </w:tcPr>
          <w:p w14:paraId="704C46AE" w14:textId="77777777" w:rsidR="00EE4184" w:rsidRDefault="00EE4184" w:rsidP="009D21DD">
            <w:pPr>
              <w:pStyle w:val="TableParagraph"/>
              <w:spacing w:line="225" w:lineRule="exact"/>
              <w:rPr>
                <w:sz w:val="20"/>
              </w:rPr>
            </w:pPr>
            <w:r>
              <w:rPr>
                <w:sz w:val="20"/>
              </w:rPr>
              <w:t>24/05/2000</w:t>
            </w:r>
          </w:p>
        </w:tc>
        <w:tc>
          <w:tcPr>
            <w:tcW w:w="852" w:type="dxa"/>
          </w:tcPr>
          <w:p w14:paraId="39408742" w14:textId="77777777" w:rsidR="00EE4184" w:rsidRDefault="00EE4184" w:rsidP="009D21DD">
            <w:pPr>
              <w:pStyle w:val="TableParagraph"/>
              <w:spacing w:line="225" w:lineRule="exact"/>
              <w:ind w:left="108"/>
              <w:rPr>
                <w:sz w:val="20"/>
              </w:rPr>
            </w:pPr>
            <w:r>
              <w:rPr>
                <w:sz w:val="20"/>
              </w:rPr>
              <w:t>DJB</w:t>
            </w:r>
          </w:p>
        </w:tc>
        <w:tc>
          <w:tcPr>
            <w:tcW w:w="4570" w:type="dxa"/>
          </w:tcPr>
          <w:p w14:paraId="7B91C72A" w14:textId="77777777" w:rsidR="00EE4184" w:rsidRDefault="00EE4184" w:rsidP="009D21DD">
            <w:pPr>
              <w:pStyle w:val="TableParagraph"/>
              <w:spacing w:line="225" w:lineRule="exact"/>
              <w:ind w:left="108"/>
              <w:rPr>
                <w:sz w:val="20"/>
              </w:rPr>
            </w:pPr>
            <w:r>
              <w:rPr>
                <w:sz w:val="20"/>
              </w:rPr>
              <w:t>Revised with comments from internal review.</w:t>
            </w:r>
          </w:p>
        </w:tc>
      </w:tr>
      <w:tr w:rsidR="00EE4184" w14:paraId="6E9DE9A5" w14:textId="77777777" w:rsidTr="009D21DD">
        <w:trPr>
          <w:trHeight w:val="609"/>
        </w:trPr>
        <w:tc>
          <w:tcPr>
            <w:tcW w:w="816" w:type="dxa"/>
          </w:tcPr>
          <w:p w14:paraId="6B6F6C60" w14:textId="77777777" w:rsidR="00EE4184" w:rsidRDefault="00EE4184" w:rsidP="009D21DD">
            <w:pPr>
              <w:pStyle w:val="TableParagraph"/>
              <w:spacing w:line="223" w:lineRule="exact"/>
              <w:rPr>
                <w:sz w:val="20"/>
              </w:rPr>
            </w:pPr>
            <w:r>
              <w:rPr>
                <w:w w:val="99"/>
                <w:sz w:val="20"/>
              </w:rPr>
              <w:t>2</w:t>
            </w:r>
          </w:p>
        </w:tc>
        <w:tc>
          <w:tcPr>
            <w:tcW w:w="852" w:type="dxa"/>
          </w:tcPr>
          <w:p w14:paraId="2C9D8B39" w14:textId="77777777" w:rsidR="00EE4184" w:rsidRDefault="00EE4184" w:rsidP="009D21DD">
            <w:pPr>
              <w:pStyle w:val="TableParagraph"/>
              <w:ind w:left="0"/>
              <w:rPr>
                <w:sz w:val="20"/>
              </w:rPr>
            </w:pPr>
          </w:p>
        </w:tc>
        <w:tc>
          <w:tcPr>
            <w:tcW w:w="1274" w:type="dxa"/>
          </w:tcPr>
          <w:p w14:paraId="32F2D65C" w14:textId="77777777" w:rsidR="00EE4184" w:rsidRDefault="00EE4184" w:rsidP="009D21DD">
            <w:pPr>
              <w:pStyle w:val="TableParagraph"/>
              <w:spacing w:line="223" w:lineRule="exact"/>
              <w:rPr>
                <w:sz w:val="20"/>
              </w:rPr>
            </w:pPr>
            <w:r>
              <w:rPr>
                <w:sz w:val="20"/>
              </w:rPr>
              <w:t>19/01/2000</w:t>
            </w:r>
          </w:p>
        </w:tc>
        <w:tc>
          <w:tcPr>
            <w:tcW w:w="852" w:type="dxa"/>
          </w:tcPr>
          <w:p w14:paraId="29165A4B" w14:textId="77777777" w:rsidR="00EE4184" w:rsidRDefault="00EE4184" w:rsidP="009D21DD">
            <w:pPr>
              <w:pStyle w:val="TableParagraph"/>
              <w:spacing w:line="223" w:lineRule="exact"/>
              <w:ind w:left="108"/>
              <w:rPr>
                <w:sz w:val="20"/>
              </w:rPr>
            </w:pPr>
            <w:r>
              <w:rPr>
                <w:sz w:val="20"/>
              </w:rPr>
              <w:t>DJB</w:t>
            </w:r>
          </w:p>
        </w:tc>
        <w:tc>
          <w:tcPr>
            <w:tcW w:w="4570" w:type="dxa"/>
          </w:tcPr>
          <w:p w14:paraId="5992C50A" w14:textId="77777777" w:rsidR="00EE4184" w:rsidRDefault="00EE4184" w:rsidP="009D21DD">
            <w:pPr>
              <w:pStyle w:val="TableParagraph"/>
              <w:spacing w:line="237" w:lineRule="auto"/>
              <w:ind w:left="108"/>
              <w:rPr>
                <w:sz w:val="20"/>
              </w:rPr>
            </w:pPr>
            <w:r>
              <w:rPr>
                <w:sz w:val="20"/>
              </w:rPr>
              <w:t>Second Formal Issue, revised with comments from external parties.</w:t>
            </w:r>
          </w:p>
        </w:tc>
      </w:tr>
      <w:tr w:rsidR="00EE4184" w14:paraId="415AD3BC" w14:textId="77777777" w:rsidTr="009D21DD">
        <w:trPr>
          <w:trHeight w:val="381"/>
        </w:trPr>
        <w:tc>
          <w:tcPr>
            <w:tcW w:w="816" w:type="dxa"/>
          </w:tcPr>
          <w:p w14:paraId="3B19570D" w14:textId="77777777" w:rsidR="00EE4184" w:rsidRDefault="00EE4184" w:rsidP="009D21DD">
            <w:pPr>
              <w:pStyle w:val="TableParagraph"/>
              <w:spacing w:line="225" w:lineRule="exact"/>
              <w:rPr>
                <w:sz w:val="20"/>
              </w:rPr>
            </w:pPr>
            <w:r>
              <w:rPr>
                <w:w w:val="99"/>
                <w:sz w:val="20"/>
              </w:rPr>
              <w:t>1</w:t>
            </w:r>
          </w:p>
        </w:tc>
        <w:tc>
          <w:tcPr>
            <w:tcW w:w="852" w:type="dxa"/>
          </w:tcPr>
          <w:p w14:paraId="562D6E28" w14:textId="77777777" w:rsidR="00EE4184" w:rsidRDefault="00EE4184" w:rsidP="009D21DD">
            <w:pPr>
              <w:pStyle w:val="TableParagraph"/>
              <w:ind w:left="0"/>
              <w:rPr>
                <w:sz w:val="20"/>
              </w:rPr>
            </w:pPr>
          </w:p>
        </w:tc>
        <w:tc>
          <w:tcPr>
            <w:tcW w:w="1274" w:type="dxa"/>
          </w:tcPr>
          <w:p w14:paraId="27E7C59B" w14:textId="77777777" w:rsidR="00EE4184" w:rsidRDefault="00EE4184" w:rsidP="009D21DD">
            <w:pPr>
              <w:pStyle w:val="TableParagraph"/>
              <w:spacing w:line="225" w:lineRule="exact"/>
              <w:rPr>
                <w:sz w:val="20"/>
              </w:rPr>
            </w:pPr>
            <w:r>
              <w:rPr>
                <w:sz w:val="20"/>
              </w:rPr>
              <w:t>23/12/1999</w:t>
            </w:r>
          </w:p>
        </w:tc>
        <w:tc>
          <w:tcPr>
            <w:tcW w:w="852" w:type="dxa"/>
          </w:tcPr>
          <w:p w14:paraId="01949352" w14:textId="77777777" w:rsidR="00EE4184" w:rsidRDefault="00EE4184" w:rsidP="009D21DD">
            <w:pPr>
              <w:pStyle w:val="TableParagraph"/>
              <w:spacing w:line="225" w:lineRule="exact"/>
              <w:ind w:left="108"/>
              <w:rPr>
                <w:sz w:val="20"/>
              </w:rPr>
            </w:pPr>
            <w:r>
              <w:rPr>
                <w:sz w:val="20"/>
              </w:rPr>
              <w:t>DJB</w:t>
            </w:r>
          </w:p>
        </w:tc>
        <w:tc>
          <w:tcPr>
            <w:tcW w:w="4570" w:type="dxa"/>
          </w:tcPr>
          <w:p w14:paraId="3BE45342" w14:textId="77777777" w:rsidR="00EE4184" w:rsidRDefault="00EE4184" w:rsidP="009D21DD">
            <w:pPr>
              <w:pStyle w:val="TableParagraph"/>
              <w:spacing w:line="225" w:lineRule="exact"/>
              <w:ind w:left="108"/>
              <w:rPr>
                <w:sz w:val="20"/>
              </w:rPr>
            </w:pPr>
            <w:r>
              <w:rPr>
                <w:sz w:val="20"/>
              </w:rPr>
              <w:t>First Formal Issue.</w:t>
            </w:r>
          </w:p>
        </w:tc>
      </w:tr>
    </w:tbl>
    <w:p w14:paraId="7D100FDD" w14:textId="77777777" w:rsidR="00EE4184" w:rsidRDefault="00EE4184" w:rsidP="00044829">
      <w:pPr>
        <w:pStyle w:val="Introtext"/>
        <w:rPr>
          <w:rFonts w:cstheme="minorHAnsi"/>
        </w:rPr>
      </w:pPr>
    </w:p>
    <w:p w14:paraId="0F626CFD" w14:textId="77777777" w:rsidR="00EE4184" w:rsidRDefault="00EE4184" w:rsidP="00044829">
      <w:pPr>
        <w:pStyle w:val="Introtext"/>
        <w:rPr>
          <w:rFonts w:cstheme="minorHAnsi"/>
        </w:rPr>
      </w:pPr>
    </w:p>
    <w:p w14:paraId="4DFBD6B0" w14:textId="77777777" w:rsidR="00EE4184" w:rsidRDefault="00EE4184" w:rsidP="00EE4184">
      <w:pPr>
        <w:ind w:left="2401" w:right="1601"/>
        <w:jc w:val="center"/>
        <w:rPr>
          <w:b/>
          <w:sz w:val="20"/>
        </w:rPr>
      </w:pPr>
      <w:r>
        <w:rPr>
          <w:b/>
          <w:sz w:val="20"/>
        </w:rPr>
        <w:t>CHANGE FORECAST</w:t>
      </w:r>
    </w:p>
    <w:p w14:paraId="5168014B" w14:textId="77777777" w:rsidR="00EE4184" w:rsidRDefault="00EE4184" w:rsidP="00EE4184">
      <w:pPr>
        <w:spacing w:before="145"/>
        <w:ind w:left="117"/>
        <w:jc w:val="both"/>
        <w:rPr>
          <w:sz w:val="20"/>
        </w:rPr>
      </w:pPr>
      <w:r>
        <w:rPr>
          <w:sz w:val="20"/>
        </w:rPr>
        <w:t>Once issued this document is not expected to change, however if it does it will be re-issued whole</w:t>
      </w:r>
    </w:p>
    <w:p w14:paraId="1E066E8B" w14:textId="77777777" w:rsidR="00EE4184" w:rsidRDefault="00EE4184" w:rsidP="00EE4184">
      <w:pPr>
        <w:pStyle w:val="BodyText"/>
        <w:rPr>
          <w:sz w:val="22"/>
        </w:rPr>
      </w:pPr>
    </w:p>
    <w:p w14:paraId="77CB8B3B" w14:textId="77777777" w:rsidR="00EE4184" w:rsidRDefault="00EE4184" w:rsidP="00EE4184">
      <w:pPr>
        <w:pStyle w:val="BodyText"/>
        <w:spacing w:before="8"/>
      </w:pPr>
    </w:p>
    <w:p w14:paraId="6440A82F" w14:textId="77777777" w:rsidR="00EE4184" w:rsidRDefault="00EE4184" w:rsidP="00EE4184">
      <w:pPr>
        <w:pStyle w:val="BodyText"/>
        <w:rPr>
          <w:sz w:val="22"/>
        </w:rPr>
      </w:pPr>
    </w:p>
    <w:p w14:paraId="1F81033F" w14:textId="77777777" w:rsidR="00EE4184" w:rsidRDefault="00EE4184" w:rsidP="00EE4184">
      <w:pPr>
        <w:pStyle w:val="BodyText"/>
        <w:spacing w:before="2"/>
      </w:pPr>
    </w:p>
    <w:p w14:paraId="22FF449A" w14:textId="5DFF3D7F" w:rsidR="00EE4184" w:rsidRDefault="00EE4184" w:rsidP="00EE4184">
      <w:pPr>
        <w:ind w:left="2401" w:right="1603"/>
        <w:jc w:val="center"/>
        <w:rPr>
          <w:rFonts w:cstheme="minorHAnsi"/>
        </w:rPr>
      </w:pPr>
      <w:r>
        <w:rPr>
          <w:sz w:val="20"/>
        </w:rPr>
        <w:t>—  End of Document  —</w:t>
      </w:r>
    </w:p>
    <w:p w14:paraId="77AAE2D4" w14:textId="77777777" w:rsidR="00EE4184" w:rsidRDefault="00EE4184" w:rsidP="00044829">
      <w:pPr>
        <w:pStyle w:val="Introtext"/>
        <w:rPr>
          <w:rFonts w:cstheme="minorHAnsi"/>
        </w:rPr>
      </w:pPr>
    </w:p>
    <w:sectPr w:rsidR="00EE4184" w:rsidSect="00EE4184">
      <w:headerReference w:type="default" r:id="rId13"/>
      <w:footerReference w:type="default" r:id="rId14"/>
      <w:headerReference w:type="first" r:id="rId15"/>
      <w:pgSz w:w="11906" w:h="16838" w:code="9"/>
      <w:pgMar w:top="1792" w:right="1077" w:bottom="1440" w:left="1077"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BBD9" w14:textId="77777777" w:rsidR="00606521" w:rsidRDefault="00606521" w:rsidP="00A62BFF">
      <w:pPr>
        <w:spacing w:after="0"/>
      </w:pPr>
      <w:r>
        <w:separator/>
      </w:r>
    </w:p>
  </w:endnote>
  <w:endnote w:type="continuationSeparator" w:id="0">
    <w:p w14:paraId="42E07931" w14:textId="77777777" w:rsidR="00606521" w:rsidRDefault="00606521"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EEC93" w14:textId="77777777" w:rsidR="00B26D29" w:rsidRDefault="00F83A5E" w:rsidP="00B17C6A">
    <w:pPr>
      <w:pStyle w:val="Footer"/>
    </w:pPr>
    <w:r w:rsidRPr="00F83A5E">
      <w:rPr>
        <w:rFonts w:ascii="Helvetica" w:eastAsia="HGPMinchoE" w:hAnsi="Helvetica"/>
        <w:noProof/>
        <w:color w:val="3F0730"/>
        <w:sz w:val="28"/>
        <w:szCs w:val="40"/>
      </w:rPr>
      <mc:AlternateContent>
        <mc:Choice Requires="wps">
          <w:drawing>
            <wp:anchor distT="45720" distB="45720" distL="114300" distR="114300" simplePos="0" relativeHeight="251745277" behindDoc="0" locked="0" layoutInCell="1" allowOverlap="1" wp14:anchorId="67A6AAC8" wp14:editId="7FF2A281">
              <wp:simplePos x="0" y="0"/>
              <wp:positionH relativeFrom="rightMargin">
                <wp:posOffset>107315</wp:posOffset>
              </wp:positionH>
              <wp:positionV relativeFrom="paragraph">
                <wp:posOffset>-240030</wp:posOffset>
              </wp:positionV>
              <wp:extent cx="30480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66700"/>
                      </a:xfrm>
                      <a:prstGeom prst="rect">
                        <a:avLst/>
                      </a:prstGeom>
                      <a:noFill/>
                      <a:ln w="9525">
                        <a:noFill/>
                        <a:miter lim="800000"/>
                        <a:headEnd/>
                        <a:tailEnd/>
                      </a:ln>
                    </wps:spPr>
                    <wps:txbx>
                      <w:txbxContent>
                        <w:p w14:paraId="1B5BCFDF" w14:textId="77777777" w:rsidR="008B468C" w:rsidRDefault="008B468C" w:rsidP="008B468C">
                          <w:pPr>
                            <w:jc w:val="center"/>
                          </w:pPr>
                          <w:r>
                            <w:fldChar w:fldCharType="begin"/>
                          </w:r>
                          <w:r>
                            <w:instrText>PAGE   \* MERGEFORMAT</w:instrText>
                          </w:r>
                          <w:r>
                            <w:fldChar w:fldCharType="separate"/>
                          </w:r>
                          <w:r>
                            <w:t>1</w:t>
                          </w:r>
                          <w:r>
                            <w:fldChar w:fldCharType="end"/>
                          </w:r>
                        </w:p>
                        <w:p w14:paraId="2C425F47" w14:textId="77777777" w:rsidR="00F83A5E" w:rsidRDefault="00F83A5E" w:rsidP="00F83A5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A6AAC8" id="_x0000_t202" coordsize="21600,21600" o:spt="202" path="m,l,21600r21600,l21600,xe">
              <v:stroke joinstyle="miter"/>
              <v:path gradientshapeok="t" o:connecttype="rect"/>
            </v:shapetype>
            <v:shape id="Text Box 2" o:spid="_x0000_s1026" type="#_x0000_t202" style="position:absolute;margin-left:8.45pt;margin-top:-18.9pt;width:24pt;height:21pt;z-index:25174527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" filled="f" stroked="f">
              <v:textbox>
                <w:txbxContent>
                  <w:p w14:paraId="1B5BCFDF" w14:textId="77777777" w:rsidR="008B468C" w:rsidRDefault="008B468C" w:rsidP="008B468C">
                    <w:pPr>
                      <w:jc w:val="center"/>
                    </w:pPr>
                    <w:r>
                      <w:fldChar w:fldCharType="begin"/>
                    </w:r>
                    <w:r>
                      <w:instrText>PAGE   \* MERGEFORMAT</w:instrText>
                    </w:r>
                    <w:r>
                      <w:fldChar w:fldCharType="separate"/>
                    </w:r>
                    <w:r>
                      <w:t>1</w:t>
                    </w:r>
                    <w:r>
                      <w:fldChar w:fldCharType="end"/>
                    </w:r>
                  </w:p>
                  <w:p w14:paraId="2C425F47" w14:textId="77777777" w:rsidR="00F83A5E" w:rsidRDefault="00F83A5E" w:rsidP="00F83A5E">
                    <w:pPr>
                      <w:jc w:val="cente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F9059" w14:textId="77777777" w:rsidR="00606521" w:rsidRDefault="00606521" w:rsidP="00A62BFF">
      <w:pPr>
        <w:spacing w:after="0"/>
      </w:pPr>
      <w:r>
        <w:separator/>
      </w:r>
    </w:p>
  </w:footnote>
  <w:footnote w:type="continuationSeparator" w:id="0">
    <w:p w14:paraId="4AEF9C06" w14:textId="77777777" w:rsidR="00606521" w:rsidRDefault="00606521" w:rsidP="00A62B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BA9BC" w14:textId="77777777" w:rsidR="00F83A5E" w:rsidRPr="00747E60" w:rsidRDefault="00F83A5E" w:rsidP="00F83A5E">
    <w:pPr>
      <w:pStyle w:val="Header"/>
      <w:ind w:left="0"/>
      <w:jc w:val="left"/>
      <w:rPr>
        <w:rFonts w:asciiTheme="majorHAnsi" w:eastAsia="HGPMinchoE" w:hAnsiTheme="majorHAnsi" w:cstheme="majorHAnsi"/>
        <w:color w:val="3F0730"/>
        <w:sz w:val="28"/>
        <w:szCs w:val="40"/>
      </w:rPr>
    </w:pPr>
    <w:r w:rsidRPr="00747E60">
      <w:rPr>
        <w:rFonts w:asciiTheme="majorHAnsi" w:eastAsia="HGPMinchoE" w:hAnsiTheme="majorHAnsi" w:cstheme="majorHAnsi"/>
        <w:sz w:val="28"/>
        <w:szCs w:val="40"/>
      </w:rPr>
      <w:drawing>
        <wp:anchor distT="0" distB="0" distL="114300" distR="114300" simplePos="0" relativeHeight="251743229" behindDoc="1" locked="0" layoutInCell="1" allowOverlap="1" wp14:anchorId="1670FE9D" wp14:editId="07E497F8">
          <wp:simplePos x="0" y="0"/>
          <wp:positionH relativeFrom="page">
            <wp:align>left</wp:align>
          </wp:positionH>
          <wp:positionV relativeFrom="paragraph">
            <wp:posOffset>-255270</wp:posOffset>
          </wp:positionV>
          <wp:extent cx="7560000" cy="10688400"/>
          <wp:effectExtent l="0" t="0" r="3175" b="0"/>
          <wp:wrapNone/>
          <wp:docPr id="5" name="Picture 5"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white background with black dots&#10;&#10;Description automatically generated"/>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335B709B" w14:textId="77777777" w:rsidR="00F83A5E" w:rsidRPr="00747E60" w:rsidRDefault="00F83A5E" w:rsidP="00F83A5E">
    <w:pPr>
      <w:pStyle w:val="Header"/>
      <w:ind w:left="0"/>
      <w:jc w:val="left"/>
      <w:rPr>
        <w:rFonts w:asciiTheme="majorHAnsi" w:eastAsia="HGPMinchoE" w:hAnsiTheme="majorHAnsi" w:cstheme="majorHAnsi"/>
        <w:color w:val="3F0730"/>
        <w:sz w:val="28"/>
        <w:szCs w:val="40"/>
      </w:rPr>
    </w:pPr>
  </w:p>
  <w:p w14:paraId="55FBC5F2" w14:textId="77777777" w:rsidR="00F83A5E" w:rsidRPr="00747E60" w:rsidRDefault="00F83A5E" w:rsidP="00F83A5E">
    <w:pPr>
      <w:pStyle w:val="Header"/>
      <w:ind w:left="0"/>
      <w:jc w:val="left"/>
      <w:rPr>
        <w:rFonts w:asciiTheme="majorHAnsi" w:eastAsia="HGPMinchoE" w:hAnsiTheme="majorHAnsi" w:cstheme="majorHAnsi"/>
        <w:color w:val="3F0730"/>
        <w:sz w:val="28"/>
        <w:szCs w:val="40"/>
      </w:rPr>
    </w:pPr>
  </w:p>
  <w:p w14:paraId="36E5B460" w14:textId="77777777" w:rsidR="00F83A5E" w:rsidRPr="00747E60" w:rsidRDefault="00F83A5E" w:rsidP="00F83A5E">
    <w:pPr>
      <w:pStyle w:val="Header"/>
      <w:ind w:left="0"/>
      <w:jc w:val="left"/>
      <w:rPr>
        <w:rFonts w:asciiTheme="majorHAnsi" w:eastAsia="HGPMinchoE" w:hAnsiTheme="majorHAnsi" w:cstheme="majorHAnsi"/>
        <w:color w:val="3F0730"/>
        <w:sz w:val="28"/>
        <w:szCs w:val="40"/>
      </w:rPr>
    </w:pPr>
  </w:p>
  <w:p w14:paraId="25458A16" w14:textId="77777777" w:rsidR="00B26D29" w:rsidRPr="00747E60" w:rsidRDefault="009D1E76" w:rsidP="009D1E76">
    <w:pPr>
      <w:pStyle w:val="Header"/>
      <w:ind w:left="0"/>
      <w:jc w:val="left"/>
      <w:rPr>
        <w:rFonts w:asciiTheme="majorHAnsi" w:eastAsia="HGPMinchoE" w:hAnsiTheme="majorHAnsi" w:cstheme="majorHAnsi"/>
        <w:sz w:val="28"/>
        <w:szCs w:val="40"/>
      </w:rPr>
    </w:pPr>
    <w:r w:rsidRPr="009D1E76">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AF388" w14:textId="77777777" w:rsidR="008B468C" w:rsidRDefault="009A605F" w:rsidP="008B468C">
    <w:pPr>
      <w:pStyle w:val="Header"/>
      <w:ind w:left="0"/>
      <w:jc w:val="left"/>
      <w:rPr>
        <w:color w:val="FFFFFF" w:themeColor="background1"/>
        <w:sz w:val="28"/>
        <w:szCs w:val="36"/>
      </w:rPr>
    </w:pPr>
    <w:r w:rsidRPr="008B468C">
      <w:rPr>
        <w:color w:val="FFFFFF" w:themeColor="background1"/>
        <w:sz w:val="28"/>
        <w:szCs w:val="36"/>
      </w:rPr>
      <w:drawing>
        <wp:anchor distT="0" distB="0" distL="114300" distR="114300" simplePos="0" relativeHeight="251734013" behindDoc="1" locked="0" layoutInCell="1" allowOverlap="1" wp14:anchorId="1A5125A1" wp14:editId="361D4138">
          <wp:simplePos x="0" y="0"/>
          <wp:positionH relativeFrom="page">
            <wp:align>left</wp:align>
          </wp:positionH>
          <wp:positionV relativeFrom="paragraph">
            <wp:posOffset>-248285</wp:posOffset>
          </wp:positionV>
          <wp:extent cx="7562131" cy="10692445"/>
          <wp:effectExtent l="0" t="0" r="127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131" cy="10692445"/>
                  </a:xfrm>
                  <a:prstGeom prst="rect">
                    <a:avLst/>
                  </a:prstGeom>
                </pic:spPr>
              </pic:pic>
            </a:graphicData>
          </a:graphic>
          <wp14:sizeRelH relativeFrom="page">
            <wp14:pctWidth>0</wp14:pctWidth>
          </wp14:sizeRelH>
          <wp14:sizeRelV relativeFrom="page">
            <wp14:pctHeight>0</wp14:pctHeight>
          </wp14:sizeRelV>
        </wp:anchor>
      </w:drawing>
    </w:r>
  </w:p>
  <w:p w14:paraId="39DD9E92" w14:textId="77777777" w:rsidR="008B468C" w:rsidRDefault="008B468C" w:rsidP="008B468C">
    <w:pPr>
      <w:pStyle w:val="Header"/>
      <w:ind w:left="0"/>
      <w:jc w:val="left"/>
      <w:rPr>
        <w:color w:val="FFFFFF" w:themeColor="background1"/>
        <w:sz w:val="28"/>
        <w:szCs w:val="36"/>
      </w:rPr>
    </w:pPr>
  </w:p>
  <w:p w14:paraId="06190BAD" w14:textId="77777777" w:rsidR="00B26D29" w:rsidRPr="008B468C" w:rsidRDefault="009D1E76" w:rsidP="009D1E76">
    <w:pPr>
      <w:pStyle w:val="Header"/>
      <w:ind w:left="0"/>
      <w:jc w:val="left"/>
      <w:rPr>
        <w:color w:val="FFFFFF" w:themeColor="background1"/>
        <w:sz w:val="28"/>
        <w:szCs w:val="36"/>
      </w:rPr>
    </w:pPr>
    <w:r w:rsidRPr="009D1E76">
      <w:rPr>
        <w:color w:val="FFFFFF" w:themeColor="background1"/>
        <w:sz w:val="28"/>
        <w:szCs w:val="36"/>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1A920EC4"/>
    <w:multiLevelType w:val="multilevel"/>
    <w:tmpl w:val="6CF2F40A"/>
    <w:lvl w:ilvl="0">
      <w:start w:val="1"/>
      <w:numFmt w:val="decimal"/>
      <w:lvlText w:val="%1"/>
      <w:lvlJc w:val="left"/>
      <w:pPr>
        <w:ind w:left="1069" w:hanging="852"/>
        <w:jc w:val="left"/>
      </w:pPr>
      <w:rPr>
        <w:rFonts w:ascii="Times New Roman" w:eastAsia="Times New Roman" w:hAnsi="Times New Roman" w:cs="Times New Roman" w:hint="default"/>
        <w:b/>
        <w:bCs/>
        <w:w w:val="99"/>
        <w:sz w:val="44"/>
        <w:szCs w:val="44"/>
      </w:rPr>
    </w:lvl>
    <w:lvl w:ilvl="1">
      <w:start w:val="1"/>
      <w:numFmt w:val="decimal"/>
      <w:lvlText w:val="%1.%2"/>
      <w:lvlJc w:val="left"/>
      <w:pPr>
        <w:ind w:left="1069" w:hanging="852"/>
        <w:jc w:val="left"/>
      </w:pPr>
      <w:rPr>
        <w:rFonts w:hint="default"/>
        <w:b/>
        <w:bCs/>
        <w:color w:val="36D51E" w:themeColor="accent6" w:themeShade="BF"/>
        <w:spacing w:val="0"/>
        <w:w w:val="99"/>
      </w:rPr>
    </w:lvl>
    <w:lvl w:ilvl="2">
      <w:start w:val="1"/>
      <w:numFmt w:val="decimal"/>
      <w:lvlText w:val="%3."/>
      <w:lvlJc w:val="left"/>
      <w:pPr>
        <w:ind w:left="1211" w:hanging="852"/>
        <w:jc w:val="left"/>
      </w:pPr>
      <w:rPr>
        <w:rFonts w:ascii="Times New Roman" w:eastAsia="Times New Roman" w:hAnsi="Times New Roman" w:cs="Times New Roman" w:hint="default"/>
        <w:spacing w:val="-1"/>
        <w:w w:val="99"/>
        <w:sz w:val="24"/>
        <w:szCs w:val="24"/>
      </w:rPr>
    </w:lvl>
    <w:lvl w:ilvl="3">
      <w:numFmt w:val="bullet"/>
      <w:lvlText w:val="•"/>
      <w:lvlJc w:val="left"/>
      <w:pPr>
        <w:ind w:left="3135" w:hanging="852"/>
      </w:pPr>
      <w:rPr>
        <w:rFonts w:hint="default"/>
      </w:rPr>
    </w:lvl>
    <w:lvl w:ilvl="4">
      <w:numFmt w:val="bullet"/>
      <w:lvlText w:val="•"/>
      <w:lvlJc w:val="left"/>
      <w:pPr>
        <w:ind w:left="4093" w:hanging="852"/>
      </w:pPr>
      <w:rPr>
        <w:rFonts w:hint="default"/>
      </w:rPr>
    </w:lvl>
    <w:lvl w:ilvl="5">
      <w:numFmt w:val="bullet"/>
      <w:lvlText w:val="•"/>
      <w:lvlJc w:val="left"/>
      <w:pPr>
        <w:ind w:left="5051" w:hanging="852"/>
      </w:pPr>
      <w:rPr>
        <w:rFonts w:hint="default"/>
      </w:rPr>
    </w:lvl>
    <w:lvl w:ilvl="6">
      <w:numFmt w:val="bullet"/>
      <w:lvlText w:val="•"/>
      <w:lvlJc w:val="left"/>
      <w:pPr>
        <w:ind w:left="6008" w:hanging="852"/>
      </w:pPr>
      <w:rPr>
        <w:rFonts w:hint="default"/>
      </w:rPr>
    </w:lvl>
    <w:lvl w:ilvl="7">
      <w:numFmt w:val="bullet"/>
      <w:lvlText w:val="•"/>
      <w:lvlJc w:val="left"/>
      <w:pPr>
        <w:ind w:left="6966" w:hanging="852"/>
      </w:pPr>
      <w:rPr>
        <w:rFonts w:hint="default"/>
      </w:rPr>
    </w:lvl>
    <w:lvl w:ilvl="8">
      <w:numFmt w:val="bullet"/>
      <w:lvlText w:val="•"/>
      <w:lvlJc w:val="left"/>
      <w:pPr>
        <w:ind w:left="7924" w:hanging="852"/>
      </w:pPr>
      <w:rPr>
        <w:rFonts w:hint="default"/>
      </w:rPr>
    </w:lvl>
  </w:abstractNum>
  <w:abstractNum w:abstractNumId="14"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5"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18"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6F10019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6710157">
    <w:abstractNumId w:val="9"/>
  </w:num>
  <w:num w:numId="2" w16cid:durableId="234977026">
    <w:abstractNumId w:val="7"/>
  </w:num>
  <w:num w:numId="3" w16cid:durableId="1582133966">
    <w:abstractNumId w:val="6"/>
  </w:num>
  <w:num w:numId="4" w16cid:durableId="627441977">
    <w:abstractNumId w:val="5"/>
  </w:num>
  <w:num w:numId="5" w16cid:durableId="317465892">
    <w:abstractNumId w:val="4"/>
  </w:num>
  <w:num w:numId="6" w16cid:durableId="1521046842">
    <w:abstractNumId w:val="8"/>
  </w:num>
  <w:num w:numId="7" w16cid:durableId="565267568">
    <w:abstractNumId w:val="3"/>
  </w:num>
  <w:num w:numId="8" w16cid:durableId="970138883">
    <w:abstractNumId w:val="2"/>
  </w:num>
  <w:num w:numId="9" w16cid:durableId="988554071">
    <w:abstractNumId w:val="1"/>
  </w:num>
  <w:num w:numId="10" w16cid:durableId="1966042675">
    <w:abstractNumId w:val="0"/>
  </w:num>
  <w:num w:numId="11" w16cid:durableId="770855606">
    <w:abstractNumId w:val="17"/>
  </w:num>
  <w:num w:numId="12" w16cid:durableId="1993024347">
    <w:abstractNumId w:val="11"/>
  </w:num>
  <w:num w:numId="13" w16cid:durableId="515001812">
    <w:abstractNumId w:val="12"/>
  </w:num>
  <w:num w:numId="14" w16cid:durableId="239563766">
    <w:abstractNumId w:val="14"/>
  </w:num>
  <w:num w:numId="15" w16cid:durableId="1919560757">
    <w:abstractNumId w:val="18"/>
  </w:num>
  <w:num w:numId="16" w16cid:durableId="802426280">
    <w:abstractNumId w:val="16"/>
  </w:num>
  <w:num w:numId="17" w16cid:durableId="410976313">
    <w:abstractNumId w:val="2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201868492">
    <w:abstractNumId w:val="15"/>
  </w:num>
  <w:num w:numId="19" w16cid:durableId="1208563068">
    <w:abstractNumId w:val="10"/>
  </w:num>
  <w:num w:numId="20" w16cid:durableId="1700205965">
    <w:abstractNumId w:val="13"/>
  </w:num>
  <w:num w:numId="21" w16cid:durableId="51782674">
    <w:abstractNumId w:val="1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Brace (NESO)">
    <w15:presenceInfo w15:providerId="AD" w15:userId="S::Stuart.Brace@uk.nationalgrid.com::9ac8e6dc-a30c-4f6e-b26a-72ab218b6c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DDC"/>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99D"/>
    <w:rsid w:val="000501BC"/>
    <w:rsid w:val="00053545"/>
    <w:rsid w:val="000541F6"/>
    <w:rsid w:val="00055072"/>
    <w:rsid w:val="000556E6"/>
    <w:rsid w:val="000573AC"/>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5FBB"/>
    <w:rsid w:val="00076586"/>
    <w:rsid w:val="000772BB"/>
    <w:rsid w:val="0008074F"/>
    <w:rsid w:val="00081106"/>
    <w:rsid w:val="000816B3"/>
    <w:rsid w:val="00081F84"/>
    <w:rsid w:val="00081FD6"/>
    <w:rsid w:val="000821BE"/>
    <w:rsid w:val="00083974"/>
    <w:rsid w:val="00083E12"/>
    <w:rsid w:val="000847DC"/>
    <w:rsid w:val="00084C5F"/>
    <w:rsid w:val="00087020"/>
    <w:rsid w:val="00091DCC"/>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B0F9C"/>
    <w:rsid w:val="000B19B2"/>
    <w:rsid w:val="000B296B"/>
    <w:rsid w:val="000B304C"/>
    <w:rsid w:val="000B3F97"/>
    <w:rsid w:val="000B475E"/>
    <w:rsid w:val="000B5338"/>
    <w:rsid w:val="000B6756"/>
    <w:rsid w:val="000B6A4C"/>
    <w:rsid w:val="000B6E4A"/>
    <w:rsid w:val="000B7E99"/>
    <w:rsid w:val="000C0D0A"/>
    <w:rsid w:val="000C35E2"/>
    <w:rsid w:val="000C5017"/>
    <w:rsid w:val="000C53DB"/>
    <w:rsid w:val="000C64F6"/>
    <w:rsid w:val="000C66C7"/>
    <w:rsid w:val="000D050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6C4"/>
    <w:rsid w:val="000F5DF1"/>
    <w:rsid w:val="000F65D6"/>
    <w:rsid w:val="000F67B8"/>
    <w:rsid w:val="00102EA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6009"/>
    <w:rsid w:val="001173F1"/>
    <w:rsid w:val="00117DA6"/>
    <w:rsid w:val="00120547"/>
    <w:rsid w:val="00124925"/>
    <w:rsid w:val="001258BB"/>
    <w:rsid w:val="00127759"/>
    <w:rsid w:val="00130CCF"/>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35B"/>
    <w:rsid w:val="001A170B"/>
    <w:rsid w:val="001A24B0"/>
    <w:rsid w:val="001A3BE2"/>
    <w:rsid w:val="001A466F"/>
    <w:rsid w:val="001A4EB3"/>
    <w:rsid w:val="001A574A"/>
    <w:rsid w:val="001B102F"/>
    <w:rsid w:val="001B33CC"/>
    <w:rsid w:val="001B3799"/>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3612"/>
    <w:rsid w:val="001D4889"/>
    <w:rsid w:val="001D682C"/>
    <w:rsid w:val="001E2110"/>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1CCB"/>
    <w:rsid w:val="00246FF1"/>
    <w:rsid w:val="00251245"/>
    <w:rsid w:val="00251AC7"/>
    <w:rsid w:val="0025377E"/>
    <w:rsid w:val="00253FF0"/>
    <w:rsid w:val="00254702"/>
    <w:rsid w:val="00254ACB"/>
    <w:rsid w:val="00254EB1"/>
    <w:rsid w:val="0025501B"/>
    <w:rsid w:val="0025509C"/>
    <w:rsid w:val="00255DDC"/>
    <w:rsid w:val="00261382"/>
    <w:rsid w:val="00261FDF"/>
    <w:rsid w:val="00265B9C"/>
    <w:rsid w:val="00267D27"/>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87E31"/>
    <w:rsid w:val="00290262"/>
    <w:rsid w:val="00290786"/>
    <w:rsid w:val="00291B33"/>
    <w:rsid w:val="00291E2C"/>
    <w:rsid w:val="0029281D"/>
    <w:rsid w:val="0029334F"/>
    <w:rsid w:val="00293E01"/>
    <w:rsid w:val="0029478F"/>
    <w:rsid w:val="00296471"/>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0F88"/>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5FF8"/>
    <w:rsid w:val="002F6F4F"/>
    <w:rsid w:val="002F7A6B"/>
    <w:rsid w:val="002F7DB8"/>
    <w:rsid w:val="003003BD"/>
    <w:rsid w:val="00300CC5"/>
    <w:rsid w:val="0030153C"/>
    <w:rsid w:val="00301C3D"/>
    <w:rsid w:val="00301EF5"/>
    <w:rsid w:val="0030205D"/>
    <w:rsid w:val="00302539"/>
    <w:rsid w:val="00303237"/>
    <w:rsid w:val="00305777"/>
    <w:rsid w:val="003066E6"/>
    <w:rsid w:val="003067B1"/>
    <w:rsid w:val="00306812"/>
    <w:rsid w:val="003102FE"/>
    <w:rsid w:val="00310AB7"/>
    <w:rsid w:val="00310C34"/>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55B6"/>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4572"/>
    <w:rsid w:val="003853CD"/>
    <w:rsid w:val="0039264B"/>
    <w:rsid w:val="00392DC9"/>
    <w:rsid w:val="00392E28"/>
    <w:rsid w:val="0039426F"/>
    <w:rsid w:val="0039506D"/>
    <w:rsid w:val="0039595D"/>
    <w:rsid w:val="003961A4"/>
    <w:rsid w:val="00396BA9"/>
    <w:rsid w:val="00396FEA"/>
    <w:rsid w:val="003A1D19"/>
    <w:rsid w:val="003A458E"/>
    <w:rsid w:val="003A4C44"/>
    <w:rsid w:val="003A4C8E"/>
    <w:rsid w:val="003A50C0"/>
    <w:rsid w:val="003A69ED"/>
    <w:rsid w:val="003B23D7"/>
    <w:rsid w:val="003B3803"/>
    <w:rsid w:val="003B5C8F"/>
    <w:rsid w:val="003B6831"/>
    <w:rsid w:val="003B6A3F"/>
    <w:rsid w:val="003B6D10"/>
    <w:rsid w:val="003B79DF"/>
    <w:rsid w:val="003C53ED"/>
    <w:rsid w:val="003D01FA"/>
    <w:rsid w:val="003D4859"/>
    <w:rsid w:val="003D634B"/>
    <w:rsid w:val="003D6B83"/>
    <w:rsid w:val="003E0A82"/>
    <w:rsid w:val="003E245C"/>
    <w:rsid w:val="003E2DA4"/>
    <w:rsid w:val="003E300B"/>
    <w:rsid w:val="003E4E47"/>
    <w:rsid w:val="003E59AF"/>
    <w:rsid w:val="003E6151"/>
    <w:rsid w:val="003E780E"/>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4F5F"/>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2C3D"/>
    <w:rsid w:val="004533DD"/>
    <w:rsid w:val="00453C26"/>
    <w:rsid w:val="0045450A"/>
    <w:rsid w:val="0045595E"/>
    <w:rsid w:val="004602DB"/>
    <w:rsid w:val="0046180F"/>
    <w:rsid w:val="0046190C"/>
    <w:rsid w:val="00464A3D"/>
    <w:rsid w:val="00465A91"/>
    <w:rsid w:val="00467853"/>
    <w:rsid w:val="004710DC"/>
    <w:rsid w:val="004713FB"/>
    <w:rsid w:val="00473562"/>
    <w:rsid w:val="00473C1A"/>
    <w:rsid w:val="00474271"/>
    <w:rsid w:val="00474678"/>
    <w:rsid w:val="0047574B"/>
    <w:rsid w:val="00477C68"/>
    <w:rsid w:val="00480421"/>
    <w:rsid w:val="004808CC"/>
    <w:rsid w:val="0048102A"/>
    <w:rsid w:val="004833B0"/>
    <w:rsid w:val="00483E04"/>
    <w:rsid w:val="0048569C"/>
    <w:rsid w:val="00485B0F"/>
    <w:rsid w:val="00486CB3"/>
    <w:rsid w:val="00486CFC"/>
    <w:rsid w:val="004870CC"/>
    <w:rsid w:val="00490BA7"/>
    <w:rsid w:val="00491170"/>
    <w:rsid w:val="0049205D"/>
    <w:rsid w:val="00493645"/>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60E"/>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0C99"/>
    <w:rsid w:val="00522096"/>
    <w:rsid w:val="005220C6"/>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5081"/>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1F9B"/>
    <w:rsid w:val="00583222"/>
    <w:rsid w:val="00583DE4"/>
    <w:rsid w:val="005851CE"/>
    <w:rsid w:val="005852D7"/>
    <w:rsid w:val="005861B2"/>
    <w:rsid w:val="005863EB"/>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5A08"/>
    <w:rsid w:val="005A683D"/>
    <w:rsid w:val="005B1133"/>
    <w:rsid w:val="005B2215"/>
    <w:rsid w:val="005B27BD"/>
    <w:rsid w:val="005B2A08"/>
    <w:rsid w:val="005B2C13"/>
    <w:rsid w:val="005B2CA5"/>
    <w:rsid w:val="005B4ACD"/>
    <w:rsid w:val="005B4D8E"/>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BB3"/>
    <w:rsid w:val="005D27E5"/>
    <w:rsid w:val="005D32C5"/>
    <w:rsid w:val="005D4BBA"/>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521"/>
    <w:rsid w:val="0061022B"/>
    <w:rsid w:val="00610A63"/>
    <w:rsid w:val="006114A6"/>
    <w:rsid w:val="00611B4B"/>
    <w:rsid w:val="00616D69"/>
    <w:rsid w:val="00621DC9"/>
    <w:rsid w:val="00622179"/>
    <w:rsid w:val="00624624"/>
    <w:rsid w:val="00624B10"/>
    <w:rsid w:val="00624BAC"/>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2BB3"/>
    <w:rsid w:val="006A644C"/>
    <w:rsid w:val="006A69E4"/>
    <w:rsid w:val="006A7045"/>
    <w:rsid w:val="006B1034"/>
    <w:rsid w:val="006B280A"/>
    <w:rsid w:val="006B53A9"/>
    <w:rsid w:val="006B573D"/>
    <w:rsid w:val="006B675C"/>
    <w:rsid w:val="006B69AD"/>
    <w:rsid w:val="006B74A5"/>
    <w:rsid w:val="006B7567"/>
    <w:rsid w:val="006C0325"/>
    <w:rsid w:val="006C1CD5"/>
    <w:rsid w:val="006C2B51"/>
    <w:rsid w:val="006C347F"/>
    <w:rsid w:val="006C34E5"/>
    <w:rsid w:val="006C365B"/>
    <w:rsid w:val="006C42A1"/>
    <w:rsid w:val="006D4919"/>
    <w:rsid w:val="006D6073"/>
    <w:rsid w:val="006D6266"/>
    <w:rsid w:val="006E055E"/>
    <w:rsid w:val="006E0E6C"/>
    <w:rsid w:val="006E1030"/>
    <w:rsid w:val="006E5041"/>
    <w:rsid w:val="006E6687"/>
    <w:rsid w:val="006E7597"/>
    <w:rsid w:val="006F2FDC"/>
    <w:rsid w:val="006F3637"/>
    <w:rsid w:val="006F37D9"/>
    <w:rsid w:val="006F4409"/>
    <w:rsid w:val="006F4AEE"/>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224"/>
    <w:rsid w:val="007246A2"/>
    <w:rsid w:val="00725C76"/>
    <w:rsid w:val="007304EE"/>
    <w:rsid w:val="00731899"/>
    <w:rsid w:val="00732965"/>
    <w:rsid w:val="007340C2"/>
    <w:rsid w:val="0073539A"/>
    <w:rsid w:val="00735F6C"/>
    <w:rsid w:val="00736A48"/>
    <w:rsid w:val="00736CFD"/>
    <w:rsid w:val="00736D72"/>
    <w:rsid w:val="00737164"/>
    <w:rsid w:val="007377F2"/>
    <w:rsid w:val="00737AFE"/>
    <w:rsid w:val="00737EA5"/>
    <w:rsid w:val="00740A2A"/>
    <w:rsid w:val="00742A9A"/>
    <w:rsid w:val="00744128"/>
    <w:rsid w:val="00745576"/>
    <w:rsid w:val="00745E39"/>
    <w:rsid w:val="00746BCF"/>
    <w:rsid w:val="007478E0"/>
    <w:rsid w:val="00747E6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6E08"/>
    <w:rsid w:val="00786EDB"/>
    <w:rsid w:val="00787652"/>
    <w:rsid w:val="00790650"/>
    <w:rsid w:val="00790BEF"/>
    <w:rsid w:val="00791919"/>
    <w:rsid w:val="00791BFC"/>
    <w:rsid w:val="00792077"/>
    <w:rsid w:val="00792D32"/>
    <w:rsid w:val="0079312B"/>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6991"/>
    <w:rsid w:val="007D025A"/>
    <w:rsid w:val="007D0F6C"/>
    <w:rsid w:val="007D0F81"/>
    <w:rsid w:val="007D2B50"/>
    <w:rsid w:val="007D6535"/>
    <w:rsid w:val="007D706B"/>
    <w:rsid w:val="007E09AC"/>
    <w:rsid w:val="007E24ED"/>
    <w:rsid w:val="007E3A93"/>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0AC"/>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4CB1"/>
    <w:rsid w:val="00825B5A"/>
    <w:rsid w:val="0082679B"/>
    <w:rsid w:val="00827A4B"/>
    <w:rsid w:val="00830436"/>
    <w:rsid w:val="008307B9"/>
    <w:rsid w:val="0083163F"/>
    <w:rsid w:val="00831E32"/>
    <w:rsid w:val="00832277"/>
    <w:rsid w:val="00833EA4"/>
    <w:rsid w:val="00833FBE"/>
    <w:rsid w:val="00836765"/>
    <w:rsid w:val="00836A7E"/>
    <w:rsid w:val="008378DD"/>
    <w:rsid w:val="00837CFF"/>
    <w:rsid w:val="00841C4C"/>
    <w:rsid w:val="00842B54"/>
    <w:rsid w:val="00843002"/>
    <w:rsid w:val="00843B5F"/>
    <w:rsid w:val="00845ACD"/>
    <w:rsid w:val="008460EF"/>
    <w:rsid w:val="008466EA"/>
    <w:rsid w:val="00846C54"/>
    <w:rsid w:val="00846D9A"/>
    <w:rsid w:val="0085011D"/>
    <w:rsid w:val="008503F5"/>
    <w:rsid w:val="00850743"/>
    <w:rsid w:val="008519C5"/>
    <w:rsid w:val="00851FCD"/>
    <w:rsid w:val="00852AA7"/>
    <w:rsid w:val="00854A1A"/>
    <w:rsid w:val="0085555A"/>
    <w:rsid w:val="00861F86"/>
    <w:rsid w:val="00862888"/>
    <w:rsid w:val="00863B8C"/>
    <w:rsid w:val="00864A01"/>
    <w:rsid w:val="00865B30"/>
    <w:rsid w:val="00866D8B"/>
    <w:rsid w:val="00867317"/>
    <w:rsid w:val="00867553"/>
    <w:rsid w:val="00867675"/>
    <w:rsid w:val="00867A97"/>
    <w:rsid w:val="00867CA8"/>
    <w:rsid w:val="00870785"/>
    <w:rsid w:val="00870DCF"/>
    <w:rsid w:val="00871524"/>
    <w:rsid w:val="00872401"/>
    <w:rsid w:val="00872592"/>
    <w:rsid w:val="008737B1"/>
    <w:rsid w:val="00875109"/>
    <w:rsid w:val="00875323"/>
    <w:rsid w:val="008755A7"/>
    <w:rsid w:val="008756F8"/>
    <w:rsid w:val="008769E9"/>
    <w:rsid w:val="00876B4B"/>
    <w:rsid w:val="00876F9E"/>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468C"/>
    <w:rsid w:val="008B5293"/>
    <w:rsid w:val="008B5414"/>
    <w:rsid w:val="008B6096"/>
    <w:rsid w:val="008B62C8"/>
    <w:rsid w:val="008B645C"/>
    <w:rsid w:val="008B6F49"/>
    <w:rsid w:val="008B76E8"/>
    <w:rsid w:val="008B7714"/>
    <w:rsid w:val="008C033E"/>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4FA5"/>
    <w:rsid w:val="008E5154"/>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943"/>
    <w:rsid w:val="00945C02"/>
    <w:rsid w:val="00945D30"/>
    <w:rsid w:val="009470F9"/>
    <w:rsid w:val="00947B08"/>
    <w:rsid w:val="00951338"/>
    <w:rsid w:val="0095157D"/>
    <w:rsid w:val="0095188F"/>
    <w:rsid w:val="00951A9F"/>
    <w:rsid w:val="00951CDE"/>
    <w:rsid w:val="0095324B"/>
    <w:rsid w:val="009547C9"/>
    <w:rsid w:val="00955212"/>
    <w:rsid w:val="00960CC3"/>
    <w:rsid w:val="00961302"/>
    <w:rsid w:val="00961C27"/>
    <w:rsid w:val="00961FD5"/>
    <w:rsid w:val="00962A4A"/>
    <w:rsid w:val="00962E0D"/>
    <w:rsid w:val="00964581"/>
    <w:rsid w:val="009679F1"/>
    <w:rsid w:val="00970643"/>
    <w:rsid w:val="0097070A"/>
    <w:rsid w:val="009717C1"/>
    <w:rsid w:val="00972507"/>
    <w:rsid w:val="009727BF"/>
    <w:rsid w:val="009743E2"/>
    <w:rsid w:val="00974625"/>
    <w:rsid w:val="009750C5"/>
    <w:rsid w:val="009753C9"/>
    <w:rsid w:val="00975CFE"/>
    <w:rsid w:val="00976660"/>
    <w:rsid w:val="009772B7"/>
    <w:rsid w:val="00977EC0"/>
    <w:rsid w:val="00980623"/>
    <w:rsid w:val="00983FFF"/>
    <w:rsid w:val="009846B2"/>
    <w:rsid w:val="00985046"/>
    <w:rsid w:val="009853D6"/>
    <w:rsid w:val="00985740"/>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05F"/>
    <w:rsid w:val="009A643E"/>
    <w:rsid w:val="009A718E"/>
    <w:rsid w:val="009B00FB"/>
    <w:rsid w:val="009B10CE"/>
    <w:rsid w:val="009B1685"/>
    <w:rsid w:val="009B5B37"/>
    <w:rsid w:val="009B61F7"/>
    <w:rsid w:val="009B6F65"/>
    <w:rsid w:val="009B7149"/>
    <w:rsid w:val="009B7572"/>
    <w:rsid w:val="009B7A42"/>
    <w:rsid w:val="009C34E8"/>
    <w:rsid w:val="009C44D0"/>
    <w:rsid w:val="009C4983"/>
    <w:rsid w:val="009C4E4E"/>
    <w:rsid w:val="009C4EF5"/>
    <w:rsid w:val="009C5B29"/>
    <w:rsid w:val="009C621C"/>
    <w:rsid w:val="009C7EDF"/>
    <w:rsid w:val="009D063C"/>
    <w:rsid w:val="009D1E76"/>
    <w:rsid w:val="009D29E9"/>
    <w:rsid w:val="009D3DB6"/>
    <w:rsid w:val="009D4FA1"/>
    <w:rsid w:val="009D6762"/>
    <w:rsid w:val="009D76F3"/>
    <w:rsid w:val="009D7F54"/>
    <w:rsid w:val="009E1F2D"/>
    <w:rsid w:val="009E23AE"/>
    <w:rsid w:val="009E2FBC"/>
    <w:rsid w:val="009E3B62"/>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C07"/>
    <w:rsid w:val="00A60DC7"/>
    <w:rsid w:val="00A60EE5"/>
    <w:rsid w:val="00A61393"/>
    <w:rsid w:val="00A617A2"/>
    <w:rsid w:val="00A62284"/>
    <w:rsid w:val="00A6290B"/>
    <w:rsid w:val="00A62B5B"/>
    <w:rsid w:val="00A62BFF"/>
    <w:rsid w:val="00A62E4E"/>
    <w:rsid w:val="00A630F3"/>
    <w:rsid w:val="00A64AA5"/>
    <w:rsid w:val="00A6517C"/>
    <w:rsid w:val="00A6701C"/>
    <w:rsid w:val="00A71500"/>
    <w:rsid w:val="00A72448"/>
    <w:rsid w:val="00A72545"/>
    <w:rsid w:val="00A747CE"/>
    <w:rsid w:val="00A74C1D"/>
    <w:rsid w:val="00A7636B"/>
    <w:rsid w:val="00A77D5B"/>
    <w:rsid w:val="00A85844"/>
    <w:rsid w:val="00A86291"/>
    <w:rsid w:val="00A87456"/>
    <w:rsid w:val="00A87471"/>
    <w:rsid w:val="00A8770E"/>
    <w:rsid w:val="00A907DE"/>
    <w:rsid w:val="00A90FC5"/>
    <w:rsid w:val="00A938C7"/>
    <w:rsid w:val="00A95EB0"/>
    <w:rsid w:val="00A96490"/>
    <w:rsid w:val="00A967FD"/>
    <w:rsid w:val="00A97281"/>
    <w:rsid w:val="00AA0280"/>
    <w:rsid w:val="00AA3692"/>
    <w:rsid w:val="00AA640B"/>
    <w:rsid w:val="00AA7BEB"/>
    <w:rsid w:val="00AB05A1"/>
    <w:rsid w:val="00AB0A4D"/>
    <w:rsid w:val="00AB0CB2"/>
    <w:rsid w:val="00AB32B2"/>
    <w:rsid w:val="00AB4A75"/>
    <w:rsid w:val="00AB5121"/>
    <w:rsid w:val="00AB5A67"/>
    <w:rsid w:val="00AB6717"/>
    <w:rsid w:val="00AB762B"/>
    <w:rsid w:val="00AC0A59"/>
    <w:rsid w:val="00AC2267"/>
    <w:rsid w:val="00AC613B"/>
    <w:rsid w:val="00AC721F"/>
    <w:rsid w:val="00AC78CA"/>
    <w:rsid w:val="00AC7B5A"/>
    <w:rsid w:val="00AD2BDC"/>
    <w:rsid w:val="00AD3CA9"/>
    <w:rsid w:val="00AD4308"/>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6BE"/>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56A3"/>
    <w:rsid w:val="00B3753F"/>
    <w:rsid w:val="00B379FC"/>
    <w:rsid w:val="00B37DFD"/>
    <w:rsid w:val="00B4166E"/>
    <w:rsid w:val="00B425FB"/>
    <w:rsid w:val="00B4286A"/>
    <w:rsid w:val="00B42BC6"/>
    <w:rsid w:val="00B47721"/>
    <w:rsid w:val="00B51375"/>
    <w:rsid w:val="00B528EA"/>
    <w:rsid w:val="00B54A3B"/>
    <w:rsid w:val="00B54EFE"/>
    <w:rsid w:val="00B552D5"/>
    <w:rsid w:val="00B55BEB"/>
    <w:rsid w:val="00B60E8B"/>
    <w:rsid w:val="00B6242E"/>
    <w:rsid w:val="00B64D66"/>
    <w:rsid w:val="00B64EA4"/>
    <w:rsid w:val="00B71156"/>
    <w:rsid w:val="00B71B04"/>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1A5"/>
    <w:rsid w:val="00BA6AF9"/>
    <w:rsid w:val="00BA6E9B"/>
    <w:rsid w:val="00BA6F24"/>
    <w:rsid w:val="00BA76D8"/>
    <w:rsid w:val="00BB2DB1"/>
    <w:rsid w:val="00BB4553"/>
    <w:rsid w:val="00BB4E49"/>
    <w:rsid w:val="00BB55E9"/>
    <w:rsid w:val="00BB755E"/>
    <w:rsid w:val="00BC099D"/>
    <w:rsid w:val="00BC0E63"/>
    <w:rsid w:val="00BC1019"/>
    <w:rsid w:val="00BC1612"/>
    <w:rsid w:val="00BC1F2A"/>
    <w:rsid w:val="00BC249A"/>
    <w:rsid w:val="00BC4850"/>
    <w:rsid w:val="00BC5671"/>
    <w:rsid w:val="00BC5898"/>
    <w:rsid w:val="00BC61C9"/>
    <w:rsid w:val="00BC65EE"/>
    <w:rsid w:val="00BC6C37"/>
    <w:rsid w:val="00BC7C9B"/>
    <w:rsid w:val="00BD0C0B"/>
    <w:rsid w:val="00BD13AB"/>
    <w:rsid w:val="00BD41E7"/>
    <w:rsid w:val="00BD48DD"/>
    <w:rsid w:val="00BD65FB"/>
    <w:rsid w:val="00BD6B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5928"/>
    <w:rsid w:val="00C36AB6"/>
    <w:rsid w:val="00C4113C"/>
    <w:rsid w:val="00C41B0D"/>
    <w:rsid w:val="00C42311"/>
    <w:rsid w:val="00C4380F"/>
    <w:rsid w:val="00C439AA"/>
    <w:rsid w:val="00C439EB"/>
    <w:rsid w:val="00C44916"/>
    <w:rsid w:val="00C44F0F"/>
    <w:rsid w:val="00C4690E"/>
    <w:rsid w:val="00C46A57"/>
    <w:rsid w:val="00C502F2"/>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B7FC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5D35"/>
    <w:rsid w:val="00D16096"/>
    <w:rsid w:val="00D163C8"/>
    <w:rsid w:val="00D1706F"/>
    <w:rsid w:val="00D2040D"/>
    <w:rsid w:val="00D2182C"/>
    <w:rsid w:val="00D22E06"/>
    <w:rsid w:val="00D23BAC"/>
    <w:rsid w:val="00D2454F"/>
    <w:rsid w:val="00D247C0"/>
    <w:rsid w:val="00D256C4"/>
    <w:rsid w:val="00D25A92"/>
    <w:rsid w:val="00D25D7A"/>
    <w:rsid w:val="00D263AC"/>
    <w:rsid w:val="00D26403"/>
    <w:rsid w:val="00D26DF3"/>
    <w:rsid w:val="00D26DFC"/>
    <w:rsid w:val="00D3007A"/>
    <w:rsid w:val="00D31290"/>
    <w:rsid w:val="00D33B05"/>
    <w:rsid w:val="00D34518"/>
    <w:rsid w:val="00D35562"/>
    <w:rsid w:val="00D36137"/>
    <w:rsid w:val="00D36ADA"/>
    <w:rsid w:val="00D40CF5"/>
    <w:rsid w:val="00D4111A"/>
    <w:rsid w:val="00D43277"/>
    <w:rsid w:val="00D434A8"/>
    <w:rsid w:val="00D43EAB"/>
    <w:rsid w:val="00D45F83"/>
    <w:rsid w:val="00D4627A"/>
    <w:rsid w:val="00D4680A"/>
    <w:rsid w:val="00D479C1"/>
    <w:rsid w:val="00D50BDF"/>
    <w:rsid w:val="00D52C83"/>
    <w:rsid w:val="00D53510"/>
    <w:rsid w:val="00D5478A"/>
    <w:rsid w:val="00D5488D"/>
    <w:rsid w:val="00D60C65"/>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3CCD"/>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3978"/>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E99"/>
    <w:rsid w:val="00DF3165"/>
    <w:rsid w:val="00DF371E"/>
    <w:rsid w:val="00DF6407"/>
    <w:rsid w:val="00DF6561"/>
    <w:rsid w:val="00DF6613"/>
    <w:rsid w:val="00DF7557"/>
    <w:rsid w:val="00DF7681"/>
    <w:rsid w:val="00E002D6"/>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4A78"/>
    <w:rsid w:val="00E37226"/>
    <w:rsid w:val="00E3735D"/>
    <w:rsid w:val="00E41301"/>
    <w:rsid w:val="00E419B8"/>
    <w:rsid w:val="00E421FB"/>
    <w:rsid w:val="00E425A2"/>
    <w:rsid w:val="00E43BC9"/>
    <w:rsid w:val="00E43FF6"/>
    <w:rsid w:val="00E44CE1"/>
    <w:rsid w:val="00E44D7D"/>
    <w:rsid w:val="00E46DD1"/>
    <w:rsid w:val="00E5062E"/>
    <w:rsid w:val="00E506BB"/>
    <w:rsid w:val="00E50817"/>
    <w:rsid w:val="00E5247D"/>
    <w:rsid w:val="00E52D70"/>
    <w:rsid w:val="00E53B66"/>
    <w:rsid w:val="00E54064"/>
    <w:rsid w:val="00E541AE"/>
    <w:rsid w:val="00E5437D"/>
    <w:rsid w:val="00E54CB2"/>
    <w:rsid w:val="00E55284"/>
    <w:rsid w:val="00E57BB4"/>
    <w:rsid w:val="00E6062E"/>
    <w:rsid w:val="00E612F7"/>
    <w:rsid w:val="00E62562"/>
    <w:rsid w:val="00E65F49"/>
    <w:rsid w:val="00E66396"/>
    <w:rsid w:val="00E6655E"/>
    <w:rsid w:val="00E66D6D"/>
    <w:rsid w:val="00E70392"/>
    <w:rsid w:val="00E70819"/>
    <w:rsid w:val="00E7159A"/>
    <w:rsid w:val="00E71846"/>
    <w:rsid w:val="00E71EF9"/>
    <w:rsid w:val="00E727BF"/>
    <w:rsid w:val="00E73B90"/>
    <w:rsid w:val="00E77616"/>
    <w:rsid w:val="00E8003A"/>
    <w:rsid w:val="00E825C1"/>
    <w:rsid w:val="00E82641"/>
    <w:rsid w:val="00E842B3"/>
    <w:rsid w:val="00E844CE"/>
    <w:rsid w:val="00E860BA"/>
    <w:rsid w:val="00E86BD9"/>
    <w:rsid w:val="00E90E29"/>
    <w:rsid w:val="00E932E0"/>
    <w:rsid w:val="00E93A90"/>
    <w:rsid w:val="00E94720"/>
    <w:rsid w:val="00E96BBC"/>
    <w:rsid w:val="00E97DBE"/>
    <w:rsid w:val="00EA1BE6"/>
    <w:rsid w:val="00EA229A"/>
    <w:rsid w:val="00EA2DC7"/>
    <w:rsid w:val="00EA3B77"/>
    <w:rsid w:val="00EA5402"/>
    <w:rsid w:val="00EA5950"/>
    <w:rsid w:val="00EA660C"/>
    <w:rsid w:val="00EA6CF6"/>
    <w:rsid w:val="00EA79DA"/>
    <w:rsid w:val="00EA7B24"/>
    <w:rsid w:val="00EB2129"/>
    <w:rsid w:val="00EB2266"/>
    <w:rsid w:val="00EB2A79"/>
    <w:rsid w:val="00EB5163"/>
    <w:rsid w:val="00EC01C7"/>
    <w:rsid w:val="00EC0C90"/>
    <w:rsid w:val="00EC21B6"/>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184"/>
    <w:rsid w:val="00EE4DF3"/>
    <w:rsid w:val="00EE7662"/>
    <w:rsid w:val="00EE78A6"/>
    <w:rsid w:val="00EF0EC7"/>
    <w:rsid w:val="00EF2BA0"/>
    <w:rsid w:val="00EF2F36"/>
    <w:rsid w:val="00EF5EA7"/>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2397"/>
    <w:rsid w:val="00F83A5E"/>
    <w:rsid w:val="00F84531"/>
    <w:rsid w:val="00F8465F"/>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040"/>
    <w:rsid w:val="00FA363C"/>
    <w:rsid w:val="00FA463B"/>
    <w:rsid w:val="00FA4814"/>
    <w:rsid w:val="00FA54FF"/>
    <w:rsid w:val="00FA65F7"/>
    <w:rsid w:val="00FB18DC"/>
    <w:rsid w:val="00FB199E"/>
    <w:rsid w:val="00FB325F"/>
    <w:rsid w:val="00FB3C60"/>
    <w:rsid w:val="00FB4627"/>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4E8"/>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FCECA4"/>
  <w15:docId w15:val="{B10E07F2-58D3-4879-AFB4-AF5CBB3E8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F2A"/>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C1F2A"/>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C1F2A"/>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C1F2A"/>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BC1F2A"/>
    <w:pPr>
      <w:keepNext/>
      <w:keepLines/>
      <w:numPr>
        <w:ilvl w:val="3"/>
        <w:numId w:val="13"/>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C1F2A"/>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C1F2A"/>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C1F2A"/>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C1F2A"/>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C1F2A"/>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C1F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1F2A"/>
  </w:style>
  <w:style w:type="paragraph" w:customStyle="1" w:styleId="TableColumnHeading">
    <w:name w:val="Table Column Heading"/>
    <w:basedOn w:val="BodyText"/>
    <w:uiPriority w:val="7"/>
    <w:qFormat/>
    <w:rsid w:val="00BC1F2A"/>
    <w:pPr>
      <w:spacing w:before="60" w:after="60"/>
    </w:pPr>
    <w:rPr>
      <w:b/>
      <w:bCs/>
    </w:rPr>
  </w:style>
  <w:style w:type="paragraph" w:styleId="Footer">
    <w:name w:val="footer"/>
    <w:basedOn w:val="Normal"/>
    <w:link w:val="FooterChar"/>
    <w:uiPriority w:val="99"/>
    <w:unhideWhenUsed/>
    <w:rsid w:val="00BC1F2A"/>
    <w:pPr>
      <w:tabs>
        <w:tab w:val="center" w:pos="4513"/>
        <w:tab w:val="right" w:pos="9026"/>
      </w:tabs>
      <w:spacing w:after="0"/>
    </w:pPr>
  </w:style>
  <w:style w:type="character" w:customStyle="1" w:styleId="FooterChar">
    <w:name w:val="Footer Char"/>
    <w:basedOn w:val="DefaultParagraphFont"/>
    <w:link w:val="Footer"/>
    <w:uiPriority w:val="99"/>
    <w:rsid w:val="00BC1F2A"/>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C1F2A"/>
    <w:pPr>
      <w:jc w:val="right"/>
    </w:pPr>
  </w:style>
  <w:style w:type="paragraph" w:customStyle="1" w:styleId="PageTitle">
    <w:name w:val="Page Title"/>
    <w:basedOn w:val="Normal"/>
    <w:next w:val="BodyText"/>
    <w:uiPriority w:val="3"/>
    <w:qFormat/>
    <w:rsid w:val="00BC1F2A"/>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C1F2A"/>
    <w:pPr>
      <w:jc w:val="right"/>
    </w:pPr>
  </w:style>
  <w:style w:type="character" w:customStyle="1" w:styleId="Bold">
    <w:name w:val="Bold"/>
    <w:basedOn w:val="DefaultParagraphFont"/>
    <w:uiPriority w:val="2"/>
    <w:qFormat/>
    <w:rsid w:val="00BC1F2A"/>
    <w:rPr>
      <w:rFonts w:asciiTheme="minorHAnsi" w:hAnsiTheme="minorHAnsi"/>
      <w:b/>
      <w:i w:val="0"/>
      <w:color w:val="000000" w:themeColor="text1"/>
    </w:rPr>
  </w:style>
  <w:style w:type="paragraph" w:customStyle="1" w:styleId="DocumentTitle">
    <w:name w:val="Document Title"/>
    <w:next w:val="DocumentSubtitle"/>
    <w:uiPriority w:val="26"/>
    <w:rsid w:val="00BC1F2A"/>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BC1F2A"/>
    <w:pPr>
      <w:spacing w:after="0"/>
      <w:ind w:left="3969"/>
      <w:jc w:val="right"/>
    </w:pPr>
    <w:rPr>
      <w:noProof/>
      <w:sz w:val="18"/>
    </w:rPr>
  </w:style>
  <w:style w:type="paragraph" w:styleId="BalloonText">
    <w:name w:val="Balloon Text"/>
    <w:basedOn w:val="Normal"/>
    <w:link w:val="BalloonTextChar"/>
    <w:uiPriority w:val="99"/>
    <w:semiHidden/>
    <w:unhideWhenUsed/>
    <w:rsid w:val="00BC1F2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F2A"/>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uiPriority w:val="99"/>
    <w:rsid w:val="00BC1F2A"/>
    <w:rPr>
      <w:noProof/>
      <w:kern w:val="2"/>
      <w:sz w:val="18"/>
      <w:szCs w:val="22"/>
      <w:lang w:val="en-GB"/>
      <w14:ligatures w14:val="standardContextual"/>
    </w:rPr>
  </w:style>
  <w:style w:type="character" w:customStyle="1" w:styleId="Heading1Char">
    <w:name w:val="Heading 1 Char"/>
    <w:basedOn w:val="DefaultParagraphFont"/>
    <w:link w:val="Heading1"/>
    <w:uiPriority w:val="4"/>
    <w:rsid w:val="00BC1F2A"/>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C1F2A"/>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59"/>
    <w:rsid w:val="00BC1F2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C1F2A"/>
    <w:pPr>
      <w:spacing w:before="60" w:after="60"/>
    </w:pPr>
    <w:rPr>
      <w:rFonts w:ascii="Arial" w:hAnsi="Arial"/>
      <w:lang w:eastAsia="en-NZ"/>
    </w:rPr>
  </w:style>
  <w:style w:type="paragraph" w:styleId="ListBullet">
    <w:name w:val="List Bullet"/>
    <w:basedOn w:val="Normal"/>
    <w:uiPriority w:val="99"/>
    <w:semiHidden/>
    <w:rsid w:val="00BC1F2A"/>
    <w:pPr>
      <w:numPr>
        <w:numId w:val="1"/>
      </w:numPr>
      <w:contextualSpacing/>
    </w:pPr>
  </w:style>
  <w:style w:type="paragraph" w:styleId="ListBullet2">
    <w:name w:val="List Bullet 2"/>
    <w:basedOn w:val="Normal"/>
    <w:uiPriority w:val="99"/>
    <w:semiHidden/>
    <w:rsid w:val="00BC1F2A"/>
    <w:pPr>
      <w:numPr>
        <w:numId w:val="2"/>
      </w:numPr>
      <w:contextualSpacing/>
    </w:pPr>
  </w:style>
  <w:style w:type="paragraph" w:styleId="ListBullet3">
    <w:name w:val="List Bullet 3"/>
    <w:basedOn w:val="Normal"/>
    <w:uiPriority w:val="99"/>
    <w:semiHidden/>
    <w:rsid w:val="00BC1F2A"/>
    <w:pPr>
      <w:numPr>
        <w:numId w:val="3"/>
      </w:numPr>
      <w:contextualSpacing/>
    </w:pPr>
  </w:style>
  <w:style w:type="paragraph" w:styleId="ListBullet4">
    <w:name w:val="List Bullet 4"/>
    <w:basedOn w:val="Normal"/>
    <w:uiPriority w:val="99"/>
    <w:semiHidden/>
    <w:rsid w:val="00BC1F2A"/>
    <w:pPr>
      <w:numPr>
        <w:numId w:val="4"/>
      </w:numPr>
      <w:contextualSpacing/>
    </w:pPr>
  </w:style>
  <w:style w:type="paragraph" w:styleId="ListBullet5">
    <w:name w:val="List Bullet 5"/>
    <w:basedOn w:val="Normal"/>
    <w:uiPriority w:val="99"/>
    <w:semiHidden/>
    <w:rsid w:val="00BC1F2A"/>
    <w:pPr>
      <w:numPr>
        <w:numId w:val="5"/>
      </w:numPr>
      <w:contextualSpacing/>
    </w:pPr>
  </w:style>
  <w:style w:type="paragraph" w:styleId="ListNumber">
    <w:name w:val="List Number"/>
    <w:basedOn w:val="Normal"/>
    <w:uiPriority w:val="99"/>
    <w:semiHidden/>
    <w:rsid w:val="00BC1F2A"/>
    <w:pPr>
      <w:numPr>
        <w:numId w:val="6"/>
      </w:numPr>
      <w:contextualSpacing/>
    </w:pPr>
  </w:style>
  <w:style w:type="paragraph" w:styleId="ListNumber2">
    <w:name w:val="List Number 2"/>
    <w:basedOn w:val="Normal"/>
    <w:uiPriority w:val="99"/>
    <w:semiHidden/>
    <w:rsid w:val="00BC1F2A"/>
    <w:pPr>
      <w:numPr>
        <w:numId w:val="7"/>
      </w:numPr>
      <w:contextualSpacing/>
    </w:pPr>
  </w:style>
  <w:style w:type="paragraph" w:styleId="ListNumber3">
    <w:name w:val="List Number 3"/>
    <w:basedOn w:val="Normal"/>
    <w:uiPriority w:val="99"/>
    <w:semiHidden/>
    <w:rsid w:val="00BC1F2A"/>
    <w:pPr>
      <w:numPr>
        <w:numId w:val="8"/>
      </w:numPr>
      <w:contextualSpacing/>
    </w:pPr>
  </w:style>
  <w:style w:type="paragraph" w:styleId="ListNumber4">
    <w:name w:val="List Number 4"/>
    <w:basedOn w:val="Normal"/>
    <w:uiPriority w:val="99"/>
    <w:semiHidden/>
    <w:rsid w:val="00BC1F2A"/>
    <w:pPr>
      <w:numPr>
        <w:numId w:val="9"/>
      </w:numPr>
      <w:contextualSpacing/>
    </w:pPr>
  </w:style>
  <w:style w:type="paragraph" w:styleId="ListNumber5">
    <w:name w:val="List Number 5"/>
    <w:basedOn w:val="Normal"/>
    <w:uiPriority w:val="99"/>
    <w:semiHidden/>
    <w:rsid w:val="00BC1F2A"/>
    <w:pPr>
      <w:numPr>
        <w:numId w:val="10"/>
      </w:numPr>
      <w:contextualSpacing/>
    </w:pPr>
  </w:style>
  <w:style w:type="paragraph" w:styleId="List">
    <w:name w:val="List"/>
    <w:basedOn w:val="Normal"/>
    <w:uiPriority w:val="99"/>
    <w:semiHidden/>
    <w:rsid w:val="00BC1F2A"/>
    <w:pPr>
      <w:ind w:left="283" w:hanging="283"/>
      <w:contextualSpacing/>
    </w:pPr>
  </w:style>
  <w:style w:type="paragraph" w:styleId="List2">
    <w:name w:val="List 2"/>
    <w:basedOn w:val="Normal"/>
    <w:uiPriority w:val="99"/>
    <w:semiHidden/>
    <w:rsid w:val="00BC1F2A"/>
    <w:pPr>
      <w:ind w:left="566" w:hanging="283"/>
      <w:contextualSpacing/>
    </w:pPr>
  </w:style>
  <w:style w:type="paragraph" w:styleId="List3">
    <w:name w:val="List 3"/>
    <w:basedOn w:val="Normal"/>
    <w:uiPriority w:val="99"/>
    <w:semiHidden/>
    <w:rsid w:val="00BC1F2A"/>
    <w:pPr>
      <w:ind w:left="849" w:hanging="283"/>
      <w:contextualSpacing/>
    </w:pPr>
  </w:style>
  <w:style w:type="paragraph" w:styleId="List4">
    <w:name w:val="List 4"/>
    <w:basedOn w:val="Normal"/>
    <w:uiPriority w:val="99"/>
    <w:semiHidden/>
    <w:rsid w:val="00BC1F2A"/>
    <w:pPr>
      <w:ind w:left="1132" w:hanging="283"/>
      <w:contextualSpacing/>
    </w:pPr>
  </w:style>
  <w:style w:type="paragraph" w:styleId="List5">
    <w:name w:val="List 5"/>
    <w:basedOn w:val="Normal"/>
    <w:uiPriority w:val="99"/>
    <w:semiHidden/>
    <w:rsid w:val="00BC1F2A"/>
    <w:pPr>
      <w:ind w:left="1415" w:hanging="283"/>
      <w:contextualSpacing/>
    </w:pPr>
  </w:style>
  <w:style w:type="character" w:styleId="CommentReference">
    <w:name w:val="annotation reference"/>
    <w:basedOn w:val="DefaultParagraphFont"/>
    <w:uiPriority w:val="99"/>
    <w:semiHidden/>
    <w:unhideWhenUsed/>
    <w:rsid w:val="00BC1F2A"/>
    <w:rPr>
      <w:sz w:val="16"/>
      <w:szCs w:val="16"/>
    </w:rPr>
  </w:style>
  <w:style w:type="paragraph" w:styleId="CommentText">
    <w:name w:val="annotation text"/>
    <w:basedOn w:val="Normal"/>
    <w:link w:val="CommentTextChar"/>
    <w:uiPriority w:val="99"/>
    <w:semiHidden/>
    <w:unhideWhenUsed/>
    <w:rsid w:val="00BC1F2A"/>
  </w:style>
  <w:style w:type="character" w:customStyle="1" w:styleId="CommentTextChar">
    <w:name w:val="Comment Text Char"/>
    <w:basedOn w:val="DefaultParagraphFont"/>
    <w:link w:val="CommentText"/>
    <w:uiPriority w:val="99"/>
    <w:semiHidden/>
    <w:rsid w:val="00BC1F2A"/>
    <w:rPr>
      <w:kern w:val="2"/>
      <w:sz w:val="22"/>
      <w:szCs w:val="22"/>
      <w:lang w:val="en-GB"/>
      <w14:ligatures w14:val="standardContextual"/>
    </w:rPr>
  </w:style>
  <w:style w:type="paragraph" w:styleId="CommentSubject">
    <w:name w:val="annotation subject"/>
    <w:basedOn w:val="CommentText"/>
    <w:next w:val="CommentText"/>
    <w:link w:val="CommentSubjectChar"/>
    <w:uiPriority w:val="99"/>
    <w:semiHidden/>
    <w:unhideWhenUsed/>
    <w:rsid w:val="00BC1F2A"/>
    <w:rPr>
      <w:b/>
      <w:bCs/>
    </w:rPr>
  </w:style>
  <w:style w:type="character" w:customStyle="1" w:styleId="CommentSubjectChar">
    <w:name w:val="Comment Subject Char"/>
    <w:basedOn w:val="CommentTextChar"/>
    <w:link w:val="CommentSubject"/>
    <w:uiPriority w:val="99"/>
    <w:semiHidden/>
    <w:rsid w:val="00BC1F2A"/>
    <w:rPr>
      <w:b/>
      <w:bCs/>
      <w:kern w:val="2"/>
      <w:sz w:val="22"/>
      <w:szCs w:val="22"/>
      <w:lang w:val="en-GB"/>
      <w14:ligatures w14:val="standardContextual"/>
    </w:rPr>
  </w:style>
  <w:style w:type="character" w:styleId="Emphasis">
    <w:name w:val="Emphasis"/>
    <w:basedOn w:val="DefaultParagraphFont"/>
    <w:uiPriority w:val="27"/>
    <w:qFormat/>
    <w:rsid w:val="00BC1F2A"/>
    <w:rPr>
      <w:rFonts w:ascii="Arial" w:hAnsi="Arial"/>
      <w:i/>
      <w:iCs/>
    </w:rPr>
  </w:style>
  <w:style w:type="paragraph" w:customStyle="1" w:styleId="DocumentSubtitle">
    <w:name w:val="Document Subtitle"/>
    <w:basedOn w:val="DocumentTitle"/>
    <w:next w:val="Normal"/>
    <w:uiPriority w:val="26"/>
    <w:rsid w:val="00BC1F2A"/>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C1F2A"/>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C1F2A"/>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C1F2A"/>
    <w:pPr>
      <w:numPr>
        <w:numId w:val="14"/>
      </w:numPr>
    </w:pPr>
  </w:style>
  <w:style w:type="paragraph" w:customStyle="1" w:styleId="Bullet2">
    <w:name w:val="Bullet 2"/>
    <w:basedOn w:val="BodyText"/>
    <w:uiPriority w:val="1"/>
    <w:qFormat/>
    <w:rsid w:val="00BC1F2A"/>
    <w:pPr>
      <w:numPr>
        <w:numId w:val="15"/>
      </w:numPr>
    </w:pPr>
  </w:style>
  <w:style w:type="paragraph" w:customStyle="1" w:styleId="Bullet3">
    <w:name w:val="Bullet 3"/>
    <w:basedOn w:val="BodyText"/>
    <w:uiPriority w:val="1"/>
    <w:qFormat/>
    <w:rsid w:val="00BC1F2A"/>
    <w:pPr>
      <w:numPr>
        <w:numId w:val="16"/>
      </w:numPr>
    </w:pPr>
  </w:style>
  <w:style w:type="paragraph" w:customStyle="1" w:styleId="NumberedBullet1">
    <w:name w:val="Numbered Bullet 1"/>
    <w:basedOn w:val="BodyText"/>
    <w:uiPriority w:val="5"/>
    <w:qFormat/>
    <w:rsid w:val="00BC1F2A"/>
    <w:pPr>
      <w:numPr>
        <w:numId w:val="17"/>
      </w:numPr>
      <w:spacing w:before="60" w:after="60"/>
    </w:pPr>
  </w:style>
  <w:style w:type="paragraph" w:customStyle="1" w:styleId="NumberedBullet2">
    <w:name w:val="Numbered Bullet 2"/>
    <w:basedOn w:val="BodyText"/>
    <w:uiPriority w:val="5"/>
    <w:qFormat/>
    <w:rsid w:val="00BC1F2A"/>
    <w:pPr>
      <w:numPr>
        <w:ilvl w:val="1"/>
        <w:numId w:val="17"/>
      </w:numPr>
      <w:tabs>
        <w:tab w:val="left" w:pos="709"/>
      </w:tabs>
    </w:pPr>
  </w:style>
  <w:style w:type="paragraph" w:customStyle="1" w:styleId="NumberedBullet3">
    <w:name w:val="Numbered Bullet 3"/>
    <w:basedOn w:val="BodyText"/>
    <w:uiPriority w:val="5"/>
    <w:qFormat/>
    <w:rsid w:val="00BC1F2A"/>
    <w:pPr>
      <w:numPr>
        <w:ilvl w:val="2"/>
        <w:numId w:val="17"/>
      </w:numPr>
      <w:tabs>
        <w:tab w:val="left" w:pos="1276"/>
      </w:tabs>
    </w:pPr>
  </w:style>
  <w:style w:type="numbering" w:customStyle="1" w:styleId="NumberedBulletsList">
    <w:name w:val="Numbered Bullets List"/>
    <w:uiPriority w:val="99"/>
    <w:rsid w:val="00BC1F2A"/>
    <w:pPr>
      <w:numPr>
        <w:numId w:val="11"/>
      </w:numPr>
    </w:pPr>
  </w:style>
  <w:style w:type="paragraph" w:customStyle="1" w:styleId="Indent1">
    <w:name w:val="Indent 1"/>
    <w:basedOn w:val="BodyText"/>
    <w:uiPriority w:val="6"/>
    <w:semiHidden/>
    <w:unhideWhenUsed/>
    <w:qFormat/>
    <w:rsid w:val="00BC1F2A"/>
    <w:pPr>
      <w:ind w:left="284"/>
    </w:pPr>
  </w:style>
  <w:style w:type="paragraph" w:customStyle="1" w:styleId="Indent2">
    <w:name w:val="Indent 2"/>
    <w:basedOn w:val="BodyText"/>
    <w:uiPriority w:val="6"/>
    <w:semiHidden/>
    <w:unhideWhenUsed/>
    <w:qFormat/>
    <w:rsid w:val="00BC1F2A"/>
    <w:pPr>
      <w:ind w:left="567"/>
    </w:pPr>
  </w:style>
  <w:style w:type="paragraph" w:customStyle="1" w:styleId="Indent3">
    <w:name w:val="Indent 3"/>
    <w:basedOn w:val="BodyText"/>
    <w:uiPriority w:val="6"/>
    <w:semiHidden/>
    <w:unhideWhenUsed/>
    <w:qFormat/>
    <w:rsid w:val="00BC1F2A"/>
    <w:pPr>
      <w:ind w:left="851"/>
    </w:pPr>
  </w:style>
  <w:style w:type="paragraph" w:customStyle="1" w:styleId="ShadedHeading">
    <w:name w:val="Shaded Heading"/>
    <w:basedOn w:val="BodyText"/>
    <w:next w:val="ShadedBody"/>
    <w:uiPriority w:val="10"/>
    <w:rsid w:val="00BC1F2A"/>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BC1F2A"/>
    <w:rPr>
      <w:color w:val="808080"/>
    </w:rPr>
  </w:style>
  <w:style w:type="paragraph" w:customStyle="1" w:styleId="Authors">
    <w:name w:val="Authors"/>
    <w:basedOn w:val="Footer"/>
    <w:link w:val="AuthorsChar"/>
    <w:uiPriority w:val="99"/>
    <w:rsid w:val="00BC1F2A"/>
    <w:pPr>
      <w:spacing w:before="60" w:after="60"/>
    </w:pPr>
  </w:style>
  <w:style w:type="character" w:customStyle="1" w:styleId="Heading4Char">
    <w:name w:val="Heading 4 Char"/>
    <w:aliases w:val="Heading 4 (table &amp; chart) Char"/>
    <w:basedOn w:val="DefaultParagraphFont"/>
    <w:link w:val="Heading4"/>
    <w:uiPriority w:val="23"/>
    <w:semiHidden/>
    <w:rsid w:val="00BC1F2A"/>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C1F2A"/>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C1F2A"/>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C1F2A"/>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C1F2A"/>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C1F2A"/>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C1F2A"/>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C1F2A"/>
    <w:rPr>
      <w:b/>
    </w:rPr>
  </w:style>
  <w:style w:type="character" w:customStyle="1" w:styleId="HighlightAccent1">
    <w:name w:val="Highlight Accent 1"/>
    <w:basedOn w:val="DefaultParagraphFont"/>
    <w:uiPriority w:val="9"/>
    <w:qFormat/>
    <w:rsid w:val="00BC1F2A"/>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C1F2A"/>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BC1F2A"/>
    <w:rPr>
      <w:color w:val="000000" w:themeColor="text1"/>
      <w:u w:val="single"/>
    </w:rPr>
  </w:style>
  <w:style w:type="paragraph" w:styleId="ListParagraph">
    <w:name w:val="List Paragraph"/>
    <w:basedOn w:val="Normal"/>
    <w:uiPriority w:val="35"/>
    <w:qFormat/>
    <w:rsid w:val="00BC1F2A"/>
    <w:pPr>
      <w:ind w:left="720"/>
      <w:contextualSpacing/>
    </w:pPr>
  </w:style>
  <w:style w:type="paragraph" w:customStyle="1" w:styleId="Heading1Numbered">
    <w:name w:val="Heading 1 Numbered"/>
    <w:basedOn w:val="Heading1"/>
    <w:next w:val="BodyText"/>
    <w:uiPriority w:val="4"/>
    <w:qFormat/>
    <w:rsid w:val="00BC1F2A"/>
    <w:pPr>
      <w:numPr>
        <w:numId w:val="18"/>
      </w:numPr>
    </w:pPr>
  </w:style>
  <w:style w:type="character" w:customStyle="1" w:styleId="HighlightAccent2">
    <w:name w:val="Highlight Accent 2"/>
    <w:basedOn w:val="DefaultParagraphFont"/>
    <w:uiPriority w:val="9"/>
    <w:qFormat/>
    <w:rsid w:val="00BC1F2A"/>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BC1F2A"/>
    <w:rPr>
      <w:b/>
      <w:i/>
    </w:rPr>
  </w:style>
  <w:style w:type="paragraph" w:styleId="NoSpacing">
    <w:name w:val="No Spacing"/>
    <w:next w:val="BodyText"/>
    <w:rsid w:val="00BC1F2A"/>
    <w:pPr>
      <w:spacing w:after="0"/>
    </w:pPr>
    <w:rPr>
      <w:sz w:val="18"/>
      <w:lang w:val="en-GB"/>
    </w:rPr>
  </w:style>
  <w:style w:type="paragraph" w:styleId="TOC2">
    <w:name w:val="toc 2"/>
    <w:basedOn w:val="Normal"/>
    <w:next w:val="Normal"/>
    <w:autoRedefine/>
    <w:uiPriority w:val="39"/>
    <w:rsid w:val="00BC1F2A"/>
    <w:pPr>
      <w:tabs>
        <w:tab w:val="right" w:leader="dot" w:pos="10194"/>
      </w:tabs>
      <w:spacing w:before="60" w:after="60"/>
    </w:pPr>
    <w:rPr>
      <w:noProof/>
    </w:rPr>
  </w:style>
  <w:style w:type="paragraph" w:styleId="TOC1">
    <w:name w:val="toc 1"/>
    <w:basedOn w:val="Normal"/>
    <w:next w:val="Normal"/>
    <w:autoRedefine/>
    <w:uiPriority w:val="39"/>
    <w:rsid w:val="00BC1F2A"/>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BC1F2A"/>
    <w:pPr>
      <w:framePr w:wrap="notBeside" w:hAnchor="text" w:y="710"/>
    </w:pPr>
  </w:style>
  <w:style w:type="paragraph" w:customStyle="1" w:styleId="Dateofpapers">
    <w:name w:val="Date of papers"/>
    <w:basedOn w:val="Footer"/>
    <w:link w:val="DateofpapersChar"/>
    <w:uiPriority w:val="99"/>
    <w:rsid w:val="00BC1F2A"/>
    <w:pPr>
      <w:spacing w:before="60" w:after="60"/>
    </w:pPr>
  </w:style>
  <w:style w:type="paragraph" w:customStyle="1" w:styleId="Introtext">
    <w:name w:val="Intro text"/>
    <w:basedOn w:val="Normal"/>
    <w:uiPriority w:val="99"/>
    <w:qFormat/>
    <w:rsid w:val="00BC1F2A"/>
    <w:rPr>
      <w:color w:val="3F0731" w:themeColor="text2"/>
      <w:sz w:val="24"/>
    </w:rPr>
  </w:style>
  <w:style w:type="paragraph" w:customStyle="1" w:styleId="FrameBody">
    <w:name w:val="Frame Body"/>
    <w:basedOn w:val="FrameHeading"/>
    <w:uiPriority w:val="13"/>
    <w:rsid w:val="00BC1F2A"/>
    <w:pPr>
      <w:framePr w:wrap="around"/>
    </w:pPr>
    <w:rPr>
      <w:b w:val="0"/>
      <w:sz w:val="20"/>
    </w:rPr>
  </w:style>
  <w:style w:type="paragraph" w:styleId="BodyText">
    <w:name w:val="Body Text"/>
    <w:link w:val="BodyTextChar"/>
    <w:qFormat/>
    <w:rsid w:val="00BC1F2A"/>
    <w:rPr>
      <w:color w:val="000000" w:themeColor="text1"/>
      <w:lang w:val="en-GB"/>
    </w:rPr>
  </w:style>
  <w:style w:type="character" w:customStyle="1" w:styleId="BodyTextChar">
    <w:name w:val="Body Text Char"/>
    <w:basedOn w:val="DefaultParagraphFont"/>
    <w:link w:val="BodyText"/>
    <w:rsid w:val="00BC1F2A"/>
    <w:rPr>
      <w:color w:val="000000" w:themeColor="text1"/>
      <w:lang w:val="en-GB"/>
    </w:rPr>
  </w:style>
  <w:style w:type="numbering" w:customStyle="1" w:styleId="Bullets">
    <w:name w:val="Bullets"/>
    <w:uiPriority w:val="99"/>
    <w:rsid w:val="00BC1F2A"/>
    <w:pPr>
      <w:numPr>
        <w:numId w:val="12"/>
      </w:numPr>
    </w:pPr>
  </w:style>
  <w:style w:type="paragraph" w:customStyle="1" w:styleId="TableTitle">
    <w:name w:val="Table Title"/>
    <w:basedOn w:val="BodyText"/>
    <w:next w:val="BodyText"/>
    <w:uiPriority w:val="6"/>
    <w:qFormat/>
    <w:rsid w:val="00BC1F2A"/>
    <w:pPr>
      <w:keepNext/>
      <w:keepLines/>
      <w:spacing w:before="120"/>
    </w:pPr>
    <w:rPr>
      <w:rFonts w:cstheme="majorHAnsi"/>
      <w:b/>
      <w:color w:val="3F0731" w:themeColor="text2"/>
    </w:rPr>
  </w:style>
  <w:style w:type="paragraph" w:customStyle="1" w:styleId="ShadedBody">
    <w:name w:val="Shaded Body"/>
    <w:basedOn w:val="ShadedHeading"/>
    <w:uiPriority w:val="11"/>
    <w:rsid w:val="00BC1F2A"/>
    <w:pPr>
      <w:keepNext w:val="0"/>
      <w:spacing w:before="0"/>
    </w:pPr>
    <w:rPr>
      <w:sz w:val="20"/>
    </w:rPr>
  </w:style>
  <w:style w:type="paragraph" w:customStyle="1" w:styleId="FrameHeading">
    <w:name w:val="Frame Heading"/>
    <w:basedOn w:val="BodyText"/>
    <w:next w:val="FrameBody"/>
    <w:uiPriority w:val="12"/>
    <w:rsid w:val="00BC1F2A"/>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BC1F2A"/>
    <w:rPr>
      <w:kern w:val="2"/>
      <w:sz w:val="22"/>
      <w:szCs w:val="22"/>
      <w:lang w:val="en-GB"/>
      <w14:ligatures w14:val="standardContextual"/>
    </w:rPr>
  </w:style>
  <w:style w:type="character" w:customStyle="1" w:styleId="DateofpapersChar">
    <w:name w:val="Date of papers Char"/>
    <w:basedOn w:val="FooterChar"/>
    <w:link w:val="Dateofpapers"/>
    <w:uiPriority w:val="99"/>
    <w:rsid w:val="00BC1F2A"/>
    <w:rPr>
      <w:kern w:val="2"/>
      <w:sz w:val="22"/>
      <w:szCs w:val="22"/>
      <w:lang w:val="en-GB"/>
      <w14:ligatures w14:val="standardContextual"/>
    </w:rPr>
  </w:style>
  <w:style w:type="paragraph" w:customStyle="1" w:styleId="CVName">
    <w:name w:val="CV Name"/>
    <w:basedOn w:val="BodyText"/>
    <w:uiPriority w:val="99"/>
    <w:qFormat/>
    <w:rsid w:val="00BC1F2A"/>
    <w:pPr>
      <w:spacing w:before="60" w:after="0"/>
    </w:pPr>
    <w:rPr>
      <w:b/>
      <w:bCs/>
      <w:color w:val="3F0731" w:themeColor="text2"/>
      <w:sz w:val="22"/>
    </w:rPr>
  </w:style>
  <w:style w:type="paragraph" w:customStyle="1" w:styleId="CVlocation">
    <w:name w:val="CV location"/>
    <w:basedOn w:val="BodyText"/>
    <w:uiPriority w:val="99"/>
    <w:rsid w:val="00BC1F2A"/>
    <w:pPr>
      <w:spacing w:after="0"/>
    </w:pPr>
    <w:rPr>
      <w:sz w:val="18"/>
    </w:rPr>
  </w:style>
  <w:style w:type="paragraph" w:customStyle="1" w:styleId="CVTitle">
    <w:name w:val="CV Title"/>
    <w:basedOn w:val="BodyText"/>
    <w:uiPriority w:val="99"/>
    <w:qFormat/>
    <w:rsid w:val="00BC1F2A"/>
    <w:pPr>
      <w:spacing w:after="0"/>
    </w:pPr>
  </w:style>
  <w:style w:type="paragraph" w:customStyle="1" w:styleId="Backcoverdisclaimer">
    <w:name w:val="Back cover disclaimer"/>
    <w:basedOn w:val="Footer"/>
    <w:uiPriority w:val="99"/>
    <w:qFormat/>
    <w:rsid w:val="00BC1F2A"/>
    <w:pPr>
      <w:tabs>
        <w:tab w:val="clear" w:pos="4513"/>
        <w:tab w:val="clear" w:pos="9026"/>
      </w:tabs>
      <w:spacing w:after="160"/>
    </w:pPr>
    <w:rPr>
      <w:noProof/>
      <w:sz w:val="18"/>
    </w:rPr>
  </w:style>
  <w:style w:type="paragraph" w:customStyle="1" w:styleId="Disclaimertext">
    <w:name w:val="Disclaimer text"/>
    <w:basedOn w:val="Backcoverdisclaimer"/>
    <w:uiPriority w:val="99"/>
    <w:rsid w:val="00BC1F2A"/>
  </w:style>
  <w:style w:type="paragraph" w:customStyle="1" w:styleId="SourceNotes">
    <w:name w:val="Source &amp; Notes"/>
    <w:basedOn w:val="BodyText"/>
    <w:uiPriority w:val="99"/>
    <w:qFormat/>
    <w:rsid w:val="00BC1F2A"/>
    <w:pPr>
      <w:tabs>
        <w:tab w:val="left" w:pos="709"/>
      </w:tabs>
      <w:contextualSpacing/>
    </w:pPr>
    <w:rPr>
      <w:sz w:val="16"/>
    </w:rPr>
  </w:style>
  <w:style w:type="character" w:styleId="UnresolvedMention">
    <w:name w:val="Unresolved Mention"/>
    <w:basedOn w:val="DefaultParagraphFont"/>
    <w:uiPriority w:val="99"/>
    <w:semiHidden/>
    <w:unhideWhenUsed/>
    <w:rsid w:val="00BC1F2A"/>
    <w:rPr>
      <w:color w:val="605E5C"/>
      <w:shd w:val="clear" w:color="auto" w:fill="E1DFDD"/>
    </w:rPr>
  </w:style>
  <w:style w:type="character" w:styleId="FollowedHyperlink">
    <w:name w:val="FollowedHyperlink"/>
    <w:basedOn w:val="DefaultParagraphFont"/>
    <w:uiPriority w:val="99"/>
    <w:semiHidden/>
    <w:unhideWhenUsed/>
    <w:rsid w:val="00BC1F2A"/>
    <w:rPr>
      <w:color w:val="7A3864" w:themeColor="followedHyperlink"/>
      <w:u w:val="single"/>
    </w:rPr>
  </w:style>
  <w:style w:type="character" w:customStyle="1" w:styleId="HighlightAccent4">
    <w:name w:val="Highlight Accent 4"/>
    <w:basedOn w:val="DefaultParagraphFont"/>
    <w:uiPriority w:val="9"/>
    <w:qFormat/>
    <w:rsid w:val="00BC1F2A"/>
    <w:rPr>
      <w:rFonts w:asciiTheme="minorHAnsi" w:hAnsiTheme="minorHAnsi"/>
      <w:color w:val="000000" w:themeColor="text1"/>
      <w:bdr w:val="none" w:sz="0" w:space="0" w:color="auto"/>
      <w:shd w:val="clear" w:color="auto" w:fill="FCF2BE" w:themeFill="accent5" w:themeFillTint="66"/>
    </w:rPr>
  </w:style>
  <w:style w:type="paragraph" w:customStyle="1" w:styleId="SectionHeading">
    <w:name w:val="Section Heading"/>
    <w:basedOn w:val="DocumentTitle"/>
    <w:uiPriority w:val="99"/>
    <w:rsid w:val="00BC1F2A"/>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C1F2A"/>
    <w:pPr>
      <w:framePr w:w="10038" w:wrap="notBeside" w:vAnchor="page" w:hAnchor="page" w:x="397" w:y="14053" w:anchorLock="1"/>
      <w:numPr>
        <w:numId w:val="19"/>
      </w:numPr>
      <w:spacing w:after="120" w:line="240" w:lineRule="auto"/>
      <w:ind w:right="306"/>
    </w:pPr>
    <w:rPr>
      <w:rFonts w:asciiTheme="majorHAnsi" w:hAnsiTheme="majorHAnsi"/>
      <w:b/>
      <w:bCs/>
      <w:color w:val="000000" w:themeColor="text1"/>
      <w:kern w:val="0"/>
      <w:sz w:val="56"/>
      <w:szCs w:val="24"/>
      <w14:ligatures w14:val="none"/>
    </w:rPr>
  </w:style>
  <w:style w:type="paragraph" w:customStyle="1" w:styleId="SectionSubtitle">
    <w:name w:val="Section Subtitle"/>
    <w:basedOn w:val="Normal"/>
    <w:uiPriority w:val="99"/>
    <w:qFormat/>
    <w:rsid w:val="00BC1F2A"/>
    <w:pPr>
      <w:framePr w:w="10038" w:wrap="notBeside" w:vAnchor="page" w:hAnchor="page" w:x="1140" w:y="13885" w:anchorLock="1"/>
      <w:spacing w:after="120" w:line="240" w:lineRule="auto"/>
      <w:ind w:left="1080" w:right="306" w:hanging="720"/>
    </w:pPr>
    <w:rPr>
      <w:rFonts w:ascii="Arial" w:hAnsi="Arial"/>
      <w:color w:val="636462"/>
      <w:kern w:val="0"/>
      <w:sz w:val="52"/>
      <w14:ligatures w14:val="none"/>
    </w:rPr>
  </w:style>
  <w:style w:type="character" w:styleId="PageNumber">
    <w:name w:val="page number"/>
    <w:basedOn w:val="DefaultParagraphFont"/>
    <w:uiPriority w:val="99"/>
    <w:semiHidden/>
    <w:unhideWhenUsed/>
    <w:rsid w:val="00BC1F2A"/>
  </w:style>
  <w:style w:type="paragraph" w:customStyle="1" w:styleId="Shadedheading0">
    <w:name w:val="Shaded heading"/>
    <w:basedOn w:val="SectionHeader"/>
    <w:uiPriority w:val="99"/>
    <w:qFormat/>
    <w:rsid w:val="00BC1F2A"/>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C1F2A"/>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C1F2A"/>
    <w:pPr>
      <w:tabs>
        <w:tab w:val="center" w:pos="1438"/>
      </w:tabs>
      <w:spacing w:before="60" w:after="0"/>
    </w:pPr>
    <w:rPr>
      <w:color w:val="3F0731" w:themeColor="text2"/>
      <w:sz w:val="18"/>
    </w:rPr>
  </w:style>
  <w:style w:type="paragraph" w:styleId="NormalWeb">
    <w:name w:val="Normal (Web)"/>
    <w:basedOn w:val="Normal"/>
    <w:uiPriority w:val="99"/>
    <w:unhideWhenUsed/>
    <w:rsid w:val="00BC1F2A"/>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BC1F2A"/>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C1F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C1F2A"/>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C1F2A"/>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C1F2A"/>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C1F2A"/>
    <w:rPr>
      <w:i/>
      <w:iCs/>
      <w:color w:val="BF00BF" w:themeColor="accent1" w:themeShade="BF"/>
    </w:rPr>
  </w:style>
  <w:style w:type="character" w:styleId="IntenseReference">
    <w:name w:val="Intense Reference"/>
    <w:basedOn w:val="DefaultParagraphFont"/>
    <w:uiPriority w:val="33"/>
    <w:semiHidden/>
    <w:qFormat/>
    <w:rsid w:val="00BC1F2A"/>
    <w:rPr>
      <w:b/>
      <w:bCs/>
      <w:smallCaps/>
      <w:color w:val="BF00BF" w:themeColor="accent1" w:themeShade="BF"/>
      <w:spacing w:val="5"/>
    </w:rPr>
  </w:style>
  <w:style w:type="paragraph" w:customStyle="1" w:styleId="TableParagraph">
    <w:name w:val="Table Paragraph"/>
    <w:basedOn w:val="Normal"/>
    <w:uiPriority w:val="1"/>
    <w:qFormat/>
    <w:rsid w:val="00255DDC"/>
    <w:pPr>
      <w:widowControl w:val="0"/>
      <w:autoSpaceDE w:val="0"/>
      <w:autoSpaceDN w:val="0"/>
      <w:spacing w:after="0" w:line="228" w:lineRule="exact"/>
      <w:ind w:left="4"/>
    </w:pPr>
    <w:rPr>
      <w:rFonts w:ascii="Arial" w:eastAsia="Arial" w:hAnsi="Arial" w:cs="Arial"/>
      <w:kern w:val="0"/>
      <w:lang w:val="en-US"/>
      <w14:ligatures w14:val="none"/>
    </w:rPr>
  </w:style>
  <w:style w:type="paragraph" w:styleId="TOCHeading">
    <w:name w:val="TOC Heading"/>
    <w:basedOn w:val="Heading1"/>
    <w:next w:val="Normal"/>
    <w:uiPriority w:val="39"/>
    <w:unhideWhenUsed/>
    <w:qFormat/>
    <w:rsid w:val="00BD6BFB"/>
    <w:pPr>
      <w:spacing w:after="0"/>
      <w:outlineLvl w:val="9"/>
    </w:pPr>
    <w:rPr>
      <w:b w:val="0"/>
      <w:bCs w:val="0"/>
      <w:color w:val="BF00BF" w:themeColor="accent1" w:themeShade="BF"/>
      <w:kern w:val="0"/>
      <w:sz w:val="32"/>
      <w:szCs w:val="32"/>
      <w:lang w:val="en-US"/>
      <w14:ligatures w14:val="none"/>
    </w:rPr>
  </w:style>
  <w:style w:type="paragraph" w:styleId="Revision">
    <w:name w:val="Revision"/>
    <w:hidden/>
    <w:uiPriority w:val="99"/>
    <w:semiHidden/>
    <w:rsid w:val="00864A01"/>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uart.brace\OneDrive%20-%20National%20Grid\PTCS%20Team\Documentation\738261_NESO_Word_Template.dotx" TargetMode="External"/></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DBC39721ABD9479A31E72F7785FC76" ma:contentTypeVersion="18" ma:contentTypeDescription="Create a new document." ma:contentTypeScope="" ma:versionID="60fe6e2de4393e96835bff9d3d897e73">
  <xsd:schema xmlns:xsd="http://www.w3.org/2001/XMLSchema" xmlns:xs="http://www.w3.org/2001/XMLSchema" xmlns:p="http://schemas.microsoft.com/office/2006/metadata/properties" xmlns:ns2="4f165af4-2b8d-43d3-a1c1-ca40126c3dc2" xmlns:ns3="2c24aed8-7e50-412a-88ed-9c70d948256c" xmlns:ns4="cadce026-d35b-4a62-a2ee-1436bb44fb55" targetNamespace="http://schemas.microsoft.com/office/2006/metadata/properties" ma:root="true" ma:fieldsID="97920b8414fdb03b5d6657b7da29b78c" ns2:_="" ns3:_="" ns4:_="">
    <xsd:import namespace="4f165af4-2b8d-43d3-a1c1-ca40126c3dc2"/>
    <xsd:import namespace="2c24aed8-7e50-412a-88ed-9c70d948256c"/>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65af4-2b8d-43d3-a1c1-ca40126c3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24aed8-7e50-412a-88ed-9c70d948256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f6a0c9e-10ee-41ba-8cb8-adfa7530ff4e}" ma:internalName="TaxCatchAll" ma:showField="CatchAllData" ma:web="2c24aed8-7e50-412a-88ed-9c70d94825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2c24aed8-7e50-412a-88ed-9c70d948256c">
      <UserInfo>
        <DisplayName/>
        <AccountId xsi:nil="true"/>
        <AccountType/>
      </UserInfo>
    </SharedWithUsers>
    <lcf76f155ced4ddcb4097134ff3c332f xmlns="4f165af4-2b8d-43d3-a1c1-ca40126c3dc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9772A36F-C162-455F-8A8D-F588C2115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65af4-2b8d-43d3-a1c1-ca40126c3dc2"/>
    <ds:schemaRef ds:uri="2c24aed8-7e50-412a-88ed-9c70d948256c"/>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s>
</ds:datastoreItem>
</file>

<file path=docProps/app.xml><?xml version="1.0" encoding="utf-8"?>
<Properties xmlns="http://schemas.openxmlformats.org/officeDocument/2006/extended-properties" xmlns:vt="http://schemas.openxmlformats.org/officeDocument/2006/docPropsVTypes">
  <Template>738261_NESO_Word_Template</Template>
  <TotalTime>2</TotalTime>
  <Pages>18</Pages>
  <Words>4026</Words>
  <Characters>22949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26922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Brace (ESO)</dc:creator>
  <cp:keywords/>
  <dc:description/>
  <cp:lastModifiedBy>Stuart Brace (NESO)</cp:lastModifiedBy>
  <cp:revision>5</cp:revision>
  <cp:lastPrinted>2020-06-01T14:10:00Z</cp:lastPrinted>
  <dcterms:created xsi:type="dcterms:W3CDTF">2025-03-17T14:26:00Z</dcterms:created>
  <dcterms:modified xsi:type="dcterms:W3CDTF">2025-03-17T14:27:00Z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0x01010018DBC39721ABD9479A31E72F7785FC76</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